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DE0C7E" w:rsidTr="005963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7E" w:rsidRDefault="00DE0C7E" w:rsidP="0059632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7E" w:rsidRDefault="00DE0C7E" w:rsidP="0059632D">
            <w:pPr>
              <w:ind w:firstLine="0"/>
              <w:jc w:val="left"/>
            </w:pPr>
          </w:p>
        </w:tc>
      </w:tr>
      <w:tr w:rsidR="00DE0C7E" w:rsidTr="005963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7E" w:rsidRDefault="00DE0C7E" w:rsidP="0059632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7E" w:rsidRDefault="00FB7D56" w:rsidP="0059632D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FB7D56">
              <w:rPr>
                <w:b/>
                <w:sz w:val="26"/>
                <w:szCs w:val="26"/>
              </w:rPr>
              <w:t>2321433</w:t>
            </w:r>
          </w:p>
        </w:tc>
      </w:tr>
    </w:tbl>
    <w:p w:rsidR="0026453A" w:rsidRPr="00083D7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0B6197" w:rsidRDefault="000B6197" w:rsidP="000B6197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</w:t>
      </w:r>
    </w:p>
    <w:p w:rsidR="000B6197" w:rsidRDefault="000B6197" w:rsidP="000B6197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0B6197" w:rsidRPr="00EB40C8" w:rsidRDefault="000B6197" w:rsidP="000B6197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0B6197" w:rsidRPr="00EB40C8" w:rsidRDefault="000B6197" w:rsidP="000B6197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0B6197" w:rsidRDefault="000B6197" w:rsidP="000B6197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26453A" w:rsidRDefault="0026453A" w:rsidP="0026453A"/>
    <w:p w:rsidR="005C1050" w:rsidRPr="0026453A" w:rsidRDefault="005C1050" w:rsidP="0026453A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511B1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FB7D56">
        <w:rPr>
          <w:b/>
          <w:sz w:val="26"/>
          <w:szCs w:val="26"/>
        </w:rPr>
        <w:t>стройматериалов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FB7D56">
        <w:rPr>
          <w:b/>
          <w:sz w:val="26"/>
          <w:szCs w:val="26"/>
        </w:rPr>
        <w:t>401</w:t>
      </w:r>
      <w:r w:rsidR="00FB7D56" w:rsidRPr="00FB7D56">
        <w:rPr>
          <w:b/>
          <w:sz w:val="26"/>
          <w:szCs w:val="26"/>
        </w:rPr>
        <w:t xml:space="preserve"> </w:t>
      </w:r>
      <w:r w:rsidR="00FB7D56">
        <w:rPr>
          <w:b/>
          <w:sz w:val="26"/>
          <w:szCs w:val="26"/>
          <w:lang w:val="en-US"/>
        </w:rPr>
        <w:t>L</w:t>
      </w:r>
      <w:r w:rsidR="000511B1">
        <w:rPr>
          <w:b/>
          <w:sz w:val="26"/>
          <w:szCs w:val="26"/>
        </w:rPr>
        <w:t>.</w:t>
      </w:r>
    </w:p>
    <w:p w:rsidR="00177783" w:rsidRPr="00177783" w:rsidRDefault="00FC4AEB" w:rsidP="00773399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</w:t>
      </w:r>
      <w:r w:rsidR="00FB7D56">
        <w:rPr>
          <w:b/>
          <w:sz w:val="26"/>
          <w:szCs w:val="26"/>
        </w:rPr>
        <w:t>цемент ПЦ 500-Д20-Н</w:t>
      </w:r>
      <w:r w:rsidR="008B01C9">
        <w:rPr>
          <w:b/>
          <w:sz w:val="26"/>
          <w:szCs w:val="26"/>
        </w:rPr>
        <w:t>)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440597" w:rsidRPr="00101DD6" w:rsidRDefault="00440597" w:rsidP="00440597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641E44" w:rsidP="008940A2">
      <w:pPr>
        <w:pStyle w:val="ad"/>
        <w:numPr>
          <w:ilvl w:val="1"/>
          <w:numId w:val="3"/>
        </w:numPr>
        <w:tabs>
          <w:tab w:val="left" w:pos="567"/>
        </w:tabs>
        <w:ind w:left="0" w:firstLine="106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</w:t>
      </w:r>
      <w:r w:rsidR="007C145F">
        <w:rPr>
          <w:sz w:val="24"/>
          <w:szCs w:val="24"/>
        </w:rPr>
        <w:t>треб</w:t>
      </w:r>
      <w:r w:rsidR="00FC4AEB">
        <w:rPr>
          <w:sz w:val="24"/>
          <w:szCs w:val="24"/>
        </w:rPr>
        <w:t xml:space="preserve">ования и характеристики </w:t>
      </w:r>
      <w:r w:rsidR="00FB7D56">
        <w:rPr>
          <w:sz w:val="24"/>
          <w:szCs w:val="24"/>
        </w:rPr>
        <w:t>стройматериала</w:t>
      </w:r>
      <w:r w:rsidR="008940A2" w:rsidRPr="008940A2">
        <w:rPr>
          <w:sz w:val="24"/>
          <w:szCs w:val="24"/>
        </w:rPr>
        <w:t xml:space="preserve"> </w:t>
      </w:r>
      <w:r w:rsidR="004F4E9E" w:rsidRPr="00101DD6">
        <w:rPr>
          <w:sz w:val="24"/>
          <w:szCs w:val="24"/>
        </w:rPr>
        <w:t>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4F4E9E"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B16083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 xml:space="preserve">приведенных в </w:t>
      </w:r>
      <w:r w:rsidR="007C145F">
        <w:rPr>
          <w:sz w:val="24"/>
          <w:szCs w:val="24"/>
        </w:rPr>
        <w:t>таблице:</w:t>
      </w:r>
    </w:p>
    <w:p w:rsidR="005C1050" w:rsidRDefault="005C1050" w:rsidP="005C1050">
      <w:pPr>
        <w:pStyle w:val="ad"/>
        <w:tabs>
          <w:tab w:val="left" w:pos="567"/>
        </w:tabs>
        <w:ind w:left="1134" w:firstLine="0"/>
        <w:rPr>
          <w:sz w:val="24"/>
          <w:szCs w:val="24"/>
        </w:rPr>
      </w:pP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2"/>
        <w:gridCol w:w="2209"/>
        <w:gridCol w:w="6691"/>
      </w:tblGrid>
      <w:tr w:rsidR="008940A2" w:rsidRPr="00A521C1" w:rsidTr="00266BBD">
        <w:tc>
          <w:tcPr>
            <w:tcW w:w="592" w:type="dxa"/>
            <w:shd w:val="clear" w:color="auto" w:fill="auto"/>
          </w:tcPr>
          <w:p w:rsidR="008940A2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="008940A2" w:rsidRPr="00266BBD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8940A2" w:rsidRPr="00266BBD">
              <w:rPr>
                <w:sz w:val="26"/>
                <w:szCs w:val="26"/>
              </w:rPr>
              <w:t>п</w:t>
            </w:r>
            <w:proofErr w:type="spellEnd"/>
            <w:proofErr w:type="gramEnd"/>
            <w:r w:rsidR="008940A2" w:rsidRPr="00266BBD">
              <w:rPr>
                <w:sz w:val="26"/>
                <w:szCs w:val="26"/>
              </w:rPr>
              <w:t>/</w:t>
            </w:r>
            <w:proofErr w:type="spellStart"/>
            <w:r w:rsidR="008940A2" w:rsidRPr="00266BBD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209" w:type="dxa"/>
            <w:shd w:val="clear" w:color="auto" w:fill="auto"/>
          </w:tcPr>
          <w:p w:rsidR="008940A2" w:rsidRPr="00266BBD" w:rsidRDefault="008940A2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6691" w:type="dxa"/>
            <w:shd w:val="clear" w:color="auto" w:fill="auto"/>
          </w:tcPr>
          <w:p w:rsidR="008940A2" w:rsidRPr="00266BBD" w:rsidRDefault="008940A2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Технические требования и характеристики</w:t>
            </w:r>
          </w:p>
        </w:tc>
      </w:tr>
      <w:tr w:rsidR="00562E17" w:rsidRPr="00A521C1" w:rsidTr="00266BBD">
        <w:tc>
          <w:tcPr>
            <w:tcW w:w="592" w:type="dxa"/>
            <w:vMerge w:val="restart"/>
            <w:shd w:val="clear" w:color="auto" w:fill="auto"/>
            <w:vAlign w:val="center"/>
          </w:tcPr>
          <w:p w:rsidR="00562E17" w:rsidRPr="00266BBD" w:rsidRDefault="00562E17" w:rsidP="000F6732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09" w:type="dxa"/>
            <w:vMerge w:val="restart"/>
            <w:shd w:val="clear" w:color="auto" w:fill="auto"/>
            <w:vAlign w:val="center"/>
          </w:tcPr>
          <w:p w:rsidR="00562E17" w:rsidRPr="006C16FB" w:rsidRDefault="00FB7D56" w:rsidP="00930E5F">
            <w:pPr>
              <w:pStyle w:val="ad"/>
              <w:tabs>
                <w:tab w:val="left" w:pos="1134"/>
              </w:tabs>
              <w:ind w:left="-138" w:firstLine="138"/>
              <w:jc w:val="center"/>
              <w:rPr>
                <w:sz w:val="24"/>
                <w:szCs w:val="24"/>
              </w:rPr>
            </w:pPr>
            <w:r w:rsidRPr="006C16FB">
              <w:rPr>
                <w:sz w:val="24"/>
                <w:szCs w:val="24"/>
              </w:rPr>
              <w:t>цемент ПЦ 500-Д20-Н</w:t>
            </w:r>
          </w:p>
        </w:tc>
        <w:tc>
          <w:tcPr>
            <w:tcW w:w="6691" w:type="dxa"/>
            <w:shd w:val="clear" w:color="auto" w:fill="auto"/>
          </w:tcPr>
          <w:p w:rsidR="00562E17" w:rsidRPr="006C16FB" w:rsidRDefault="00F14CFD" w:rsidP="006C16FB">
            <w:pPr>
              <w:pStyle w:val="ad"/>
              <w:tabs>
                <w:tab w:val="left" w:pos="1134"/>
              </w:tabs>
              <w:ind w:left="-138" w:firstLine="138"/>
              <w:jc w:val="center"/>
              <w:rPr>
                <w:sz w:val="24"/>
                <w:szCs w:val="24"/>
              </w:rPr>
            </w:pPr>
            <w:r w:rsidRPr="006C16FB">
              <w:rPr>
                <w:sz w:val="24"/>
                <w:szCs w:val="24"/>
              </w:rPr>
              <w:t>прочность при сжатии в 28-суточном возрасте - 500</w:t>
            </w:r>
          </w:p>
        </w:tc>
      </w:tr>
      <w:tr w:rsidR="00562E17" w:rsidRPr="00A521C1" w:rsidTr="00266BBD">
        <w:tc>
          <w:tcPr>
            <w:tcW w:w="592" w:type="dxa"/>
            <w:vMerge/>
            <w:shd w:val="clear" w:color="auto" w:fill="auto"/>
          </w:tcPr>
          <w:p w:rsidR="00562E17" w:rsidRPr="00266BBD" w:rsidRDefault="00562E17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562E17" w:rsidRPr="00266BBD" w:rsidRDefault="00562E17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1" w:type="dxa"/>
            <w:shd w:val="clear" w:color="auto" w:fill="auto"/>
          </w:tcPr>
          <w:p w:rsidR="00562E17" w:rsidRPr="006C16FB" w:rsidRDefault="00FB7D56" w:rsidP="006C16FB">
            <w:pPr>
              <w:pStyle w:val="ad"/>
              <w:tabs>
                <w:tab w:val="left" w:pos="1134"/>
              </w:tabs>
              <w:ind w:left="-138" w:firstLine="138"/>
              <w:jc w:val="center"/>
              <w:rPr>
                <w:sz w:val="24"/>
                <w:szCs w:val="24"/>
              </w:rPr>
            </w:pPr>
            <w:proofErr w:type="gramStart"/>
            <w:r w:rsidRPr="006C16FB">
              <w:rPr>
                <w:sz w:val="24"/>
                <w:szCs w:val="24"/>
              </w:rPr>
              <w:t>максимальное</w:t>
            </w:r>
            <w:proofErr w:type="gramEnd"/>
            <w:r w:rsidRPr="006C16FB">
              <w:rPr>
                <w:sz w:val="24"/>
                <w:szCs w:val="24"/>
              </w:rPr>
              <w:t xml:space="preserve"> содержания добавок – Д20</w:t>
            </w:r>
          </w:p>
        </w:tc>
      </w:tr>
      <w:tr w:rsidR="00562E17" w:rsidRPr="00A521C1" w:rsidTr="00266BBD">
        <w:tc>
          <w:tcPr>
            <w:tcW w:w="592" w:type="dxa"/>
            <w:vMerge/>
            <w:shd w:val="clear" w:color="auto" w:fill="auto"/>
          </w:tcPr>
          <w:p w:rsidR="00562E17" w:rsidRPr="00266BBD" w:rsidRDefault="00562E17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562E17" w:rsidRPr="00266BBD" w:rsidRDefault="00562E17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1" w:type="dxa"/>
            <w:shd w:val="clear" w:color="auto" w:fill="auto"/>
          </w:tcPr>
          <w:p w:rsidR="00562E17" w:rsidRPr="006C16FB" w:rsidRDefault="0028490D" w:rsidP="006C16FB">
            <w:pPr>
              <w:pStyle w:val="ad"/>
              <w:tabs>
                <w:tab w:val="left" w:pos="1134"/>
              </w:tabs>
              <w:ind w:left="-138" w:firstLine="138"/>
              <w:jc w:val="center"/>
              <w:rPr>
                <w:sz w:val="24"/>
                <w:szCs w:val="24"/>
              </w:rPr>
            </w:pPr>
            <w:r w:rsidRPr="006C16FB">
              <w:rPr>
                <w:sz w:val="24"/>
                <w:szCs w:val="24"/>
              </w:rPr>
              <w:t>основ</w:t>
            </w:r>
            <w:r w:rsidR="00F14CFD" w:rsidRPr="006C16FB">
              <w:rPr>
                <w:sz w:val="24"/>
                <w:szCs w:val="24"/>
              </w:rPr>
              <w:t>а</w:t>
            </w:r>
            <w:r w:rsidRPr="006C16FB">
              <w:rPr>
                <w:sz w:val="24"/>
                <w:szCs w:val="24"/>
              </w:rPr>
              <w:t xml:space="preserve"> клинкера нормированного состава - Н</w:t>
            </w:r>
          </w:p>
        </w:tc>
      </w:tr>
      <w:tr w:rsidR="00562E17" w:rsidRPr="00A521C1" w:rsidTr="00266BBD">
        <w:tc>
          <w:tcPr>
            <w:tcW w:w="592" w:type="dxa"/>
            <w:vMerge/>
            <w:shd w:val="clear" w:color="auto" w:fill="auto"/>
          </w:tcPr>
          <w:p w:rsidR="00562E17" w:rsidRPr="00266BBD" w:rsidRDefault="00562E17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562E17" w:rsidRPr="00266BBD" w:rsidRDefault="00562E17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1" w:type="dxa"/>
            <w:shd w:val="clear" w:color="auto" w:fill="auto"/>
          </w:tcPr>
          <w:p w:rsidR="00562E17" w:rsidRPr="006C16FB" w:rsidRDefault="00F14CFD" w:rsidP="006C16FB">
            <w:pPr>
              <w:pStyle w:val="ad"/>
              <w:tabs>
                <w:tab w:val="left" w:pos="1134"/>
              </w:tabs>
              <w:ind w:left="-138" w:firstLine="138"/>
              <w:jc w:val="center"/>
              <w:rPr>
                <w:sz w:val="24"/>
                <w:szCs w:val="24"/>
              </w:rPr>
            </w:pPr>
            <w:r w:rsidRPr="006C16FB">
              <w:rPr>
                <w:sz w:val="24"/>
                <w:szCs w:val="24"/>
              </w:rPr>
              <w:t xml:space="preserve">Начало схватывания цемента должно наступать не ранее 45 мин, а конец - не позднее 10 ч от начала </w:t>
            </w:r>
            <w:proofErr w:type="spellStart"/>
            <w:r w:rsidRPr="006C16FB">
              <w:rPr>
                <w:sz w:val="24"/>
                <w:szCs w:val="24"/>
              </w:rPr>
              <w:t>затворения</w:t>
            </w:r>
            <w:proofErr w:type="spellEnd"/>
            <w:r w:rsidRPr="006C16FB">
              <w:rPr>
                <w:sz w:val="24"/>
                <w:szCs w:val="24"/>
              </w:rPr>
              <w:t>.</w:t>
            </w:r>
          </w:p>
        </w:tc>
      </w:tr>
    </w:tbl>
    <w:p w:rsidR="008940A2" w:rsidRDefault="008940A2" w:rsidP="005C1050">
      <w:pPr>
        <w:pStyle w:val="ad"/>
        <w:tabs>
          <w:tab w:val="left" w:pos="567"/>
        </w:tabs>
        <w:ind w:left="1134" w:firstLine="0"/>
        <w:rPr>
          <w:sz w:val="24"/>
          <w:szCs w:val="24"/>
        </w:rPr>
      </w:pPr>
    </w:p>
    <w:p w:rsidR="009B7BA1" w:rsidRDefault="009B7BA1" w:rsidP="00426386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p w:rsidR="000511B1" w:rsidRPr="000511B1" w:rsidRDefault="00612811" w:rsidP="000511B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 w:rsidR="00E00392">
        <w:rPr>
          <w:b/>
          <w:bCs/>
          <w:sz w:val="26"/>
          <w:szCs w:val="26"/>
        </w:rPr>
        <w:t xml:space="preserve"> </w:t>
      </w:r>
    </w:p>
    <w:p w:rsidR="00612811" w:rsidRDefault="00612811" w:rsidP="00CC7296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1134" w:firstLine="0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 w:rsidR="00EC05CC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F14CFD">
        <w:rPr>
          <w:sz w:val="24"/>
          <w:szCs w:val="24"/>
        </w:rPr>
        <w:t>стройматериалы</w:t>
      </w:r>
      <w:r w:rsidRPr="00612811">
        <w:rPr>
          <w:sz w:val="24"/>
          <w:szCs w:val="24"/>
        </w:rPr>
        <w:t>, отвечающ</w:t>
      </w:r>
      <w:r w:rsidR="00EC05CC">
        <w:rPr>
          <w:sz w:val="24"/>
          <w:szCs w:val="24"/>
        </w:rPr>
        <w:t>и</w:t>
      </w:r>
      <w:r w:rsidR="00305054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 следующим требованиям:</w:t>
      </w:r>
    </w:p>
    <w:p w:rsidR="00775178" w:rsidRPr="00612811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122CF0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 xml:space="preserve">для российских производителей - </w:t>
      </w:r>
      <w:r w:rsidR="00122CF0" w:rsidRPr="00122CF0">
        <w:rPr>
          <w:sz w:val="24"/>
          <w:szCs w:val="24"/>
        </w:rPr>
        <w:t>наличие ТУ, подтверждающих соответствие техническим требованиям</w:t>
      </w:r>
      <w:r w:rsidRPr="00122CF0">
        <w:rPr>
          <w:sz w:val="24"/>
          <w:szCs w:val="24"/>
        </w:rPr>
        <w:t>;</w:t>
      </w:r>
    </w:p>
    <w:p w:rsidR="00612811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6C16FB">
        <w:rPr>
          <w:sz w:val="24"/>
          <w:szCs w:val="24"/>
        </w:rPr>
        <w:t>стройматериалы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A2AC2" w:rsidRPr="0026458C" w:rsidRDefault="006A2AC2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декларации (сертификатов), подтверждающих соответствие </w:t>
      </w:r>
      <w:r w:rsidR="00CE3451">
        <w:rPr>
          <w:sz w:val="24"/>
          <w:szCs w:val="24"/>
        </w:rPr>
        <w:t xml:space="preserve">функциональных и технических показателей оборудования условиям эксплуатации и действующим отраслевым (национальным) требованиям; </w:t>
      </w:r>
    </w:p>
    <w:p w:rsidR="0026458C" w:rsidRPr="00122CF0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122CF0" w:rsidRPr="00122CF0">
        <w:rPr>
          <w:sz w:val="24"/>
          <w:szCs w:val="24"/>
        </w:rPr>
        <w:t xml:space="preserve"> (с изменениями от 3 января 2001 г., 21 августа 2002 г.)</w:t>
      </w:r>
      <w:r w:rsidRPr="00122CF0">
        <w:rPr>
          <w:sz w:val="24"/>
          <w:szCs w:val="24"/>
        </w:rPr>
        <w:t>;</w:t>
      </w:r>
    </w:p>
    <w:p w:rsidR="00612811" w:rsidRPr="00122CF0" w:rsidRDefault="00F14CF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612811" w:rsidRPr="00612811">
        <w:rPr>
          <w:sz w:val="24"/>
          <w:szCs w:val="24"/>
        </w:rPr>
        <w:t>,  впервые поставляем</w:t>
      </w:r>
      <w:r w:rsidR="00EC05CC">
        <w:rPr>
          <w:sz w:val="24"/>
          <w:szCs w:val="24"/>
        </w:rPr>
        <w:t>ые</w:t>
      </w:r>
      <w:r w:rsidR="0071533A">
        <w:rPr>
          <w:sz w:val="24"/>
          <w:szCs w:val="24"/>
        </w:rPr>
        <w:t xml:space="preserve"> заводом - изготовителем</w:t>
      </w:r>
      <w:r w:rsidR="00612811" w:rsidRPr="00612811">
        <w:rPr>
          <w:sz w:val="24"/>
          <w:szCs w:val="24"/>
        </w:rPr>
        <w:t xml:space="preserve"> для нужд ОАО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</w:t>
      </w:r>
      <w:r w:rsidR="00612811" w:rsidRPr="00501281">
        <w:rPr>
          <w:sz w:val="24"/>
          <w:szCs w:val="24"/>
        </w:rPr>
        <w:t>должн</w:t>
      </w:r>
      <w:r w:rsidR="00EC05CC">
        <w:rPr>
          <w:sz w:val="24"/>
          <w:szCs w:val="24"/>
        </w:rPr>
        <w:t>ы</w:t>
      </w:r>
      <w:r w:rsidR="00612811" w:rsidRPr="0050128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="00612811" w:rsidRPr="00122CF0">
        <w:rPr>
          <w:sz w:val="24"/>
          <w:szCs w:val="24"/>
        </w:rPr>
        <w:t xml:space="preserve">одного года и опыт применения в энергосистемах </w:t>
      </w:r>
      <w:r w:rsidR="00122CF0" w:rsidRPr="00122CF0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122CF0">
        <w:rPr>
          <w:sz w:val="24"/>
          <w:szCs w:val="24"/>
        </w:rPr>
        <w:t>;</w:t>
      </w:r>
    </w:p>
    <w:p w:rsidR="0026458C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продукция должна пройти обязательную аттестацию в аккредитованном Центре ОАО «</w:t>
      </w:r>
      <w:proofErr w:type="spellStart"/>
      <w:r w:rsidR="0063034A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0B6197" w:rsidRPr="000B6197" w:rsidRDefault="000B6197" w:rsidP="000B619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разрядников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</w:t>
      </w:r>
      <w:proofErr w:type="spellStart"/>
      <w:r w:rsidRPr="00FB7AEF">
        <w:rPr>
          <w:sz w:val="24"/>
          <w:szCs w:val="24"/>
        </w:rPr>
        <w:t>СанПиН</w:t>
      </w:r>
      <w:proofErr w:type="spellEnd"/>
      <w:r w:rsidRPr="00FB7AEF">
        <w:rPr>
          <w:sz w:val="24"/>
          <w:szCs w:val="24"/>
        </w:rPr>
        <w:t xml:space="preserve">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F8363D" w:rsidRPr="008B796D" w:rsidRDefault="00F8363D" w:rsidP="00CC7296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8B796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842420">
        <w:rPr>
          <w:sz w:val="24"/>
          <w:szCs w:val="24"/>
        </w:rPr>
        <w:t>продукции</w:t>
      </w:r>
      <w:r w:rsidRPr="008B796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8B796D" w:rsidRPr="008B796D">
        <w:rPr>
          <w:sz w:val="24"/>
          <w:szCs w:val="24"/>
        </w:rPr>
        <w:t>.</w:t>
      </w:r>
    </w:p>
    <w:p w:rsidR="00612811" w:rsidRPr="00FB7AEF" w:rsidRDefault="00FC52B6" w:rsidP="00CC7296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Цемент</w:t>
      </w:r>
      <w:r w:rsidR="004E144D" w:rsidRPr="00FB7AEF">
        <w:rPr>
          <w:sz w:val="24"/>
          <w:szCs w:val="24"/>
        </w:rPr>
        <w:t xml:space="preserve"> долж</w:t>
      </w:r>
      <w:r w:rsidR="000B6197">
        <w:rPr>
          <w:sz w:val="24"/>
          <w:szCs w:val="24"/>
        </w:rPr>
        <w:t>е</w:t>
      </w:r>
      <w:r w:rsidR="004E144D" w:rsidRPr="00FB7AEF">
        <w:rPr>
          <w:sz w:val="24"/>
          <w:szCs w:val="24"/>
        </w:rPr>
        <w:t>н с</w:t>
      </w:r>
      <w:r w:rsidR="00612811" w:rsidRPr="00FB7AEF">
        <w:rPr>
          <w:sz w:val="24"/>
          <w:szCs w:val="24"/>
        </w:rPr>
        <w:t>оответствовать требованиям:</w:t>
      </w:r>
    </w:p>
    <w:p w:rsidR="000511B1" w:rsidRDefault="00F14CFD" w:rsidP="000511B1">
      <w:pPr>
        <w:pStyle w:val="ad"/>
        <w:numPr>
          <w:ilvl w:val="0"/>
          <w:numId w:val="1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14CFD">
        <w:rPr>
          <w:sz w:val="24"/>
          <w:szCs w:val="24"/>
        </w:rPr>
        <w:t xml:space="preserve">ГОСТ 10178-85 Портландцемент и </w:t>
      </w:r>
      <w:proofErr w:type="spellStart"/>
      <w:r w:rsidRPr="00F14CFD">
        <w:rPr>
          <w:sz w:val="24"/>
          <w:szCs w:val="24"/>
        </w:rPr>
        <w:t>шлакопортландцемент</w:t>
      </w:r>
      <w:proofErr w:type="spellEnd"/>
      <w:r w:rsidRPr="00F14CFD">
        <w:rPr>
          <w:sz w:val="24"/>
          <w:szCs w:val="24"/>
        </w:rPr>
        <w:t>. Технические условия (С Изменениями N 1, 2)</w:t>
      </w:r>
      <w:r w:rsidR="000511B1">
        <w:rPr>
          <w:sz w:val="24"/>
          <w:szCs w:val="24"/>
        </w:rPr>
        <w:t>.</w:t>
      </w:r>
    </w:p>
    <w:p w:rsidR="009B7BA1" w:rsidRDefault="00B95DAC" w:rsidP="00B95DAC">
      <w:pPr>
        <w:pStyle w:val="ad"/>
        <w:numPr>
          <w:ilvl w:val="0"/>
          <w:numId w:val="1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95DAC">
        <w:rPr>
          <w:sz w:val="24"/>
          <w:szCs w:val="24"/>
        </w:rPr>
        <w:t>ГОСТ 31108-2003 Цементы общестроительные. Технические условия</w:t>
      </w:r>
      <w:r>
        <w:rPr>
          <w:sz w:val="24"/>
          <w:szCs w:val="24"/>
        </w:rPr>
        <w:t>.</w:t>
      </w:r>
    </w:p>
    <w:p w:rsidR="00F14CFD" w:rsidRPr="00F14CFD" w:rsidRDefault="00F14CFD" w:rsidP="00F14CFD">
      <w:pPr>
        <w:pStyle w:val="ad"/>
        <w:numPr>
          <w:ilvl w:val="0"/>
          <w:numId w:val="1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14CFD">
        <w:rPr>
          <w:sz w:val="24"/>
          <w:szCs w:val="24"/>
        </w:rPr>
        <w:t>Определение физико-механических   свойств   цементов   производят   по ГОСТ 310.1-ГОСТ310.4. </w:t>
      </w:r>
    </w:p>
    <w:p w:rsidR="00F14CFD" w:rsidRPr="00B95DAC" w:rsidRDefault="00F14CFD" w:rsidP="00B95DAC">
      <w:pPr>
        <w:pStyle w:val="ad"/>
        <w:numPr>
          <w:ilvl w:val="0"/>
          <w:numId w:val="1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14CFD">
        <w:rPr>
          <w:sz w:val="24"/>
          <w:szCs w:val="24"/>
        </w:rPr>
        <w:t>Химический анализ клинкера и цемента производят по ГОСТ 5382.</w:t>
      </w:r>
    </w:p>
    <w:p w:rsidR="00612811" w:rsidRPr="00612811" w:rsidRDefault="00612811" w:rsidP="00CC7296">
      <w:pPr>
        <w:pStyle w:val="ad"/>
        <w:numPr>
          <w:ilvl w:val="1"/>
          <w:numId w:val="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6719" w:rsidRDefault="006004FC" w:rsidP="00706A4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FC52B6">
        <w:rPr>
          <w:sz w:val="24"/>
          <w:szCs w:val="24"/>
        </w:rPr>
        <w:t>цемента</w:t>
      </w:r>
      <w:r w:rsidR="00EC05C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</w:t>
      </w:r>
      <w:r w:rsidR="002E6C8A" w:rsidRPr="0021292B">
        <w:rPr>
          <w:sz w:val="24"/>
          <w:szCs w:val="24"/>
        </w:rPr>
        <w:t>соответствовать требованиям, указанным в технических условиях изготовителя</w:t>
      </w:r>
      <w:r w:rsidRPr="00FC52B6">
        <w:rPr>
          <w:sz w:val="24"/>
          <w:szCs w:val="24"/>
        </w:rPr>
        <w:t>,</w:t>
      </w:r>
      <w:r w:rsidR="00767806" w:rsidRPr="00FC52B6">
        <w:rPr>
          <w:sz w:val="24"/>
          <w:szCs w:val="24"/>
        </w:rPr>
        <w:t xml:space="preserve"> </w:t>
      </w:r>
      <w:r w:rsidRPr="00FC52B6">
        <w:rPr>
          <w:sz w:val="24"/>
          <w:szCs w:val="24"/>
        </w:rPr>
        <w:t xml:space="preserve"> </w:t>
      </w:r>
      <w:r w:rsidR="00FC52B6" w:rsidRPr="00FC52B6"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r w:rsidR="00FC52B6" w:rsidRPr="00FC52B6">
        <w:rPr>
          <w:sz w:val="24"/>
          <w:szCs w:val="24"/>
        </w:rPr>
        <w:t>ГОСТ 30515-2013</w:t>
      </w:r>
      <w:r w:rsidR="006E54E9" w:rsidRPr="00C77848">
        <w:rPr>
          <w:sz w:val="24"/>
          <w:szCs w:val="24"/>
        </w:rPr>
        <w:t xml:space="preserve"> </w:t>
      </w:r>
      <w:r w:rsidR="002E6C8A" w:rsidRPr="00C21AF8">
        <w:rPr>
          <w:sz w:val="24"/>
          <w:szCs w:val="24"/>
        </w:rPr>
        <w:t>или соответствующих МЭК</w:t>
      </w:r>
      <w:r w:rsidR="00612811" w:rsidRPr="00C21AF8">
        <w:rPr>
          <w:sz w:val="24"/>
          <w:szCs w:val="24"/>
        </w:rPr>
        <w:t xml:space="preserve">. </w:t>
      </w:r>
      <w:r w:rsidR="003A2F10" w:rsidRPr="00C21AF8">
        <w:rPr>
          <w:sz w:val="24"/>
          <w:szCs w:val="24"/>
        </w:rPr>
        <w:t>Погрузочно-</w:t>
      </w:r>
      <w:r w:rsidR="003A2F10"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="003A2F10" w:rsidRPr="00C21AF8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ED644C" w:rsidRPr="00F644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</w:t>
      </w:r>
      <w:r w:rsidR="00C4476E" w:rsidRPr="00C47A7D">
        <w:rPr>
          <w:sz w:val="24"/>
          <w:szCs w:val="24"/>
        </w:rPr>
        <w:t xml:space="preserve"> </w:t>
      </w:r>
      <w:r w:rsidR="00FC52B6">
        <w:rPr>
          <w:sz w:val="24"/>
          <w:szCs w:val="24"/>
        </w:rPr>
        <w:t>цемента</w:t>
      </w:r>
      <w:r w:rsidRPr="00C47A7D">
        <w:rPr>
          <w:sz w:val="24"/>
          <w:szCs w:val="24"/>
        </w:rPr>
        <w:t xml:space="preserve"> дол</w:t>
      </w:r>
      <w:r w:rsidR="000511B1">
        <w:rPr>
          <w:sz w:val="24"/>
          <w:szCs w:val="24"/>
        </w:rPr>
        <w:t xml:space="preserve">жны соответствовать требованиям </w:t>
      </w:r>
      <w:r w:rsidR="00266BBD">
        <w:rPr>
          <w:sz w:val="24"/>
          <w:szCs w:val="24"/>
        </w:rPr>
        <w:t>технических условий</w:t>
      </w:r>
      <w:r w:rsidR="00266BBD" w:rsidRPr="00266BBD">
        <w:rPr>
          <w:sz w:val="24"/>
          <w:szCs w:val="24"/>
        </w:rPr>
        <w:t xml:space="preserve"> изготовителя</w:t>
      </w:r>
      <w:r w:rsidR="00D37612" w:rsidRPr="00961849">
        <w:rPr>
          <w:sz w:val="24"/>
          <w:szCs w:val="24"/>
        </w:rPr>
        <w:t>.</w:t>
      </w:r>
    </w:p>
    <w:p w:rsidR="00DE0EA0" w:rsidRDefault="00122CF0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22CF0">
        <w:rPr>
          <w:szCs w:val="24"/>
        </w:rPr>
        <w:t>Способ у</w:t>
      </w:r>
      <w:r w:rsidR="00497866" w:rsidRPr="00122CF0">
        <w:rPr>
          <w:szCs w:val="24"/>
        </w:rPr>
        <w:t>кладк</w:t>
      </w:r>
      <w:r w:rsidRPr="00122CF0">
        <w:rPr>
          <w:szCs w:val="24"/>
        </w:rPr>
        <w:t>и</w:t>
      </w:r>
      <w:r w:rsidR="00497866" w:rsidRPr="00122CF0">
        <w:rPr>
          <w:szCs w:val="24"/>
        </w:rPr>
        <w:t xml:space="preserve"> и транспортировк</w:t>
      </w:r>
      <w:r w:rsidRPr="00122CF0">
        <w:rPr>
          <w:szCs w:val="24"/>
        </w:rPr>
        <w:t>и</w:t>
      </w:r>
      <w:r w:rsidR="00497866" w:rsidRPr="00122CF0">
        <w:rPr>
          <w:szCs w:val="24"/>
        </w:rPr>
        <w:t xml:space="preserve"> </w:t>
      </w:r>
      <w:r w:rsidR="00FC52B6">
        <w:rPr>
          <w:szCs w:val="24"/>
        </w:rPr>
        <w:t>цемента</w:t>
      </w:r>
      <w:r w:rsidR="00497866" w:rsidRPr="00122CF0">
        <w:rPr>
          <w:szCs w:val="24"/>
        </w:rPr>
        <w:t xml:space="preserve"> долж</w:t>
      </w:r>
      <w:r w:rsidRPr="00122CF0">
        <w:rPr>
          <w:szCs w:val="24"/>
        </w:rPr>
        <w:t>е</w:t>
      </w:r>
      <w:r w:rsidR="00497866" w:rsidRPr="00122CF0">
        <w:rPr>
          <w:szCs w:val="24"/>
        </w:rPr>
        <w:t xml:space="preserve">н предотвратить </w:t>
      </w:r>
      <w:r w:rsidR="00EC05CC" w:rsidRPr="00122CF0">
        <w:rPr>
          <w:szCs w:val="24"/>
        </w:rPr>
        <w:t>их</w:t>
      </w:r>
      <w:r w:rsidR="00497866" w:rsidRPr="00122CF0">
        <w:rPr>
          <w:szCs w:val="24"/>
        </w:rPr>
        <w:t xml:space="preserve"> повреждение или порчу во время перевозки</w:t>
      </w:r>
      <w:r w:rsidRPr="00122CF0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122CF0">
        <w:rPr>
          <w:szCs w:val="24"/>
        </w:rPr>
        <w:t>.</w:t>
      </w:r>
    </w:p>
    <w:p w:rsidR="00CC3003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</w:t>
      </w:r>
      <w:r w:rsidR="00FC52B6">
        <w:rPr>
          <w:szCs w:val="24"/>
        </w:rPr>
        <w:t>цемента</w:t>
      </w:r>
      <w:r>
        <w:rPr>
          <w:szCs w:val="24"/>
        </w:rPr>
        <w:t xml:space="preserve"> должна производиться в соответствии с требованиями нормативно-технической </w:t>
      </w:r>
      <w:r w:rsidR="00266BBD">
        <w:rPr>
          <w:szCs w:val="24"/>
        </w:rPr>
        <w:t>документации на конкретную марку</w:t>
      </w:r>
      <w:r>
        <w:rPr>
          <w:szCs w:val="24"/>
        </w:rPr>
        <w:t>.</w:t>
      </w:r>
    </w:p>
    <w:p w:rsidR="0024201B" w:rsidRPr="00961849" w:rsidRDefault="0024201B" w:rsidP="000511B1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961849">
        <w:rPr>
          <w:szCs w:val="24"/>
        </w:rPr>
        <w:t xml:space="preserve">Каждая партия </w:t>
      </w:r>
      <w:r w:rsidR="00FC52B6">
        <w:rPr>
          <w:szCs w:val="24"/>
        </w:rPr>
        <w:t>цемент</w:t>
      </w:r>
      <w:r w:rsidR="00842420">
        <w:rPr>
          <w:szCs w:val="24"/>
        </w:rPr>
        <w:t>ов</w:t>
      </w:r>
      <w:r w:rsidRPr="00961849">
        <w:rPr>
          <w:szCs w:val="24"/>
        </w:rPr>
        <w:t xml:space="preserve"> должна подвергаться приемо-сдаточным испытаниям </w:t>
      </w:r>
      <w:r w:rsidR="000511B1">
        <w:rPr>
          <w:szCs w:val="24"/>
        </w:rPr>
        <w:t xml:space="preserve">в соответствие с </w:t>
      </w:r>
      <w:r w:rsidR="00B16083">
        <w:rPr>
          <w:szCs w:val="24"/>
        </w:rPr>
        <w:t>техническими условиями изготовителя</w:t>
      </w:r>
      <w:r w:rsidR="00DE0EA0" w:rsidRPr="00961849">
        <w:rPr>
          <w:szCs w:val="24"/>
        </w:rPr>
        <w:t>.</w:t>
      </w:r>
    </w:p>
    <w:p w:rsidR="006C16FB" w:rsidRPr="006C16FB" w:rsidRDefault="00AC31A0" w:rsidP="006C16FB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jc w:val="left"/>
        <w:rPr>
          <w:szCs w:val="24"/>
        </w:rPr>
      </w:pPr>
      <w:r w:rsidRPr="006C16FB">
        <w:rPr>
          <w:szCs w:val="24"/>
        </w:rPr>
        <w:t xml:space="preserve"> </w:t>
      </w:r>
      <w:proofErr w:type="gramStart"/>
      <w:r w:rsidR="006C16FB" w:rsidRPr="006C16FB">
        <w:rPr>
          <w:szCs w:val="24"/>
        </w:rPr>
        <w:t xml:space="preserve">Каждая партия цемента или ее часть, поставляемая в один адрес, должна </w:t>
      </w:r>
      <w:r w:rsidR="00C302A8">
        <w:rPr>
          <w:szCs w:val="24"/>
        </w:rPr>
        <w:t>с</w:t>
      </w:r>
      <w:r w:rsidR="006C16FB" w:rsidRPr="006C16FB">
        <w:rPr>
          <w:szCs w:val="24"/>
        </w:rPr>
        <w:t>опровождаться документом о качестве, в котором указывают:</w:t>
      </w:r>
      <w:r w:rsidR="006C16FB" w:rsidRPr="006C16FB">
        <w:rPr>
          <w:szCs w:val="24"/>
        </w:rPr>
        <w:br/>
        <w:t>- наименование предприятия-изготовителя, его товарный знак и адрес;</w:t>
      </w:r>
      <w:r w:rsidR="006C16FB" w:rsidRPr="006C16FB">
        <w:rPr>
          <w:szCs w:val="24"/>
        </w:rPr>
        <w:br/>
        <w:t>- наименование и (или) условное обозначение цемента;</w:t>
      </w:r>
      <w:r w:rsidR="006C16FB" w:rsidRPr="006C16FB">
        <w:rPr>
          <w:szCs w:val="24"/>
        </w:rPr>
        <w:br/>
        <w:t>- номер партии и дату отгрузки;</w:t>
      </w:r>
      <w:r w:rsidR="006C16FB" w:rsidRPr="006C16FB">
        <w:rPr>
          <w:szCs w:val="24"/>
        </w:rPr>
        <w:br/>
        <w:t>- вид и количество минеральных добавок в цементе;</w:t>
      </w:r>
      <w:r w:rsidR="006C16FB" w:rsidRPr="006C16FB">
        <w:rPr>
          <w:szCs w:val="24"/>
        </w:rPr>
        <w:br/>
        <w:t>- класс прочности цемента;</w:t>
      </w:r>
      <w:r w:rsidR="006C16FB" w:rsidRPr="006C16FB">
        <w:rPr>
          <w:szCs w:val="24"/>
        </w:rPr>
        <w:br/>
        <w:t>- наименование и количество специальных добавок в цементе;</w:t>
      </w:r>
      <w:proofErr w:type="gramEnd"/>
      <w:r w:rsidR="006C16FB" w:rsidRPr="006C16FB">
        <w:rPr>
          <w:szCs w:val="24"/>
        </w:rPr>
        <w:br/>
        <w:t xml:space="preserve">- содержание </w:t>
      </w:r>
      <w:proofErr w:type="spellStart"/>
      <w:proofErr w:type="gramStart"/>
      <w:r w:rsidR="006C16FB" w:rsidRPr="006C16FB">
        <w:rPr>
          <w:szCs w:val="24"/>
        </w:rPr>
        <w:t>хлорид-иона</w:t>
      </w:r>
      <w:proofErr w:type="spellEnd"/>
      <w:proofErr w:type="gramEnd"/>
      <w:r w:rsidR="006C16FB" w:rsidRPr="006C16FB">
        <w:rPr>
          <w:szCs w:val="24"/>
        </w:rPr>
        <w:t> </w:t>
      </w:r>
      <w:r w:rsidR="00C302A8">
        <w:rPr>
          <w:noProof/>
          <w:szCs w:val="24"/>
        </w:rPr>
        <w:drawing>
          <wp:inline distT="0" distB="0" distL="0" distR="0">
            <wp:extent cx="266065" cy="223520"/>
            <wp:effectExtent l="0" t="0" r="635" b="0"/>
            <wp:docPr id="1" name="Рисунок 1" descr="C:\Users\yurusov.ma\AppData\Local\Temp\KClipboardExport\185nev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urusov.ma\AppData\Local\Temp\KClipboardExport\185nev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C16FB" w:rsidRPr="006C16FB">
        <w:rPr>
          <w:szCs w:val="24"/>
        </w:rPr>
        <w:t xml:space="preserve"> для цемента типа ЦЕМ III в том случае, если оно превышает </w:t>
      </w:r>
      <w:r w:rsidR="006C16FB" w:rsidRPr="006C16FB">
        <w:rPr>
          <w:szCs w:val="24"/>
        </w:rPr>
        <w:lastRenderedPageBreak/>
        <w:t>0,10%;</w:t>
      </w:r>
      <w:r w:rsidR="006C16FB" w:rsidRPr="006C16FB">
        <w:rPr>
          <w:szCs w:val="24"/>
        </w:rPr>
        <w:br/>
        <w:t>- значение удельной эффективной активности естественных радионуклидов в цементе по результатам периодических испытаний;</w:t>
      </w:r>
      <w:r w:rsidR="006C16FB" w:rsidRPr="006C16FB">
        <w:rPr>
          <w:szCs w:val="24"/>
        </w:rPr>
        <w:br/>
        <w:t>- номера вагонов или наименование судна;</w:t>
      </w:r>
      <w:r w:rsidR="006C16FB" w:rsidRPr="006C16FB">
        <w:rPr>
          <w:szCs w:val="24"/>
        </w:rPr>
        <w:br/>
        <w:t xml:space="preserve">- гарантийный срок соответствия цемента требованиям настоящего стандарта, </w:t>
      </w:r>
      <w:proofErr w:type="spellStart"/>
      <w:r w:rsidR="006C16FB" w:rsidRPr="006C16FB">
        <w:rPr>
          <w:szCs w:val="24"/>
        </w:rPr>
        <w:t>сут</w:t>
      </w:r>
      <w:proofErr w:type="spellEnd"/>
      <w:r w:rsidR="006C16FB" w:rsidRPr="006C16FB">
        <w:rPr>
          <w:szCs w:val="24"/>
        </w:rPr>
        <w:t>;</w:t>
      </w:r>
      <w:r w:rsidR="006C16FB" w:rsidRPr="006C16FB">
        <w:rPr>
          <w:szCs w:val="24"/>
        </w:rPr>
        <w:br/>
        <w:t>- знак соответствия при поставке сертифицированного цемента (если это предусмотрено системой сертификации);</w:t>
      </w:r>
      <w:r w:rsidR="006C16FB" w:rsidRPr="006C16FB">
        <w:rPr>
          <w:szCs w:val="24"/>
        </w:rPr>
        <w:br/>
        <w:t>- обозначение настоящего стандарта.</w:t>
      </w:r>
    </w:p>
    <w:p w:rsidR="00CB4D02" w:rsidRDefault="006C16FB" w:rsidP="006C16F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 </w:t>
      </w:r>
      <w:r w:rsidR="005B620C">
        <w:rPr>
          <w:szCs w:val="24"/>
        </w:rPr>
        <w:t>2</w:t>
      </w:r>
      <w:r w:rsidR="00CB4D02" w:rsidRPr="00CB4D02">
        <w:rPr>
          <w:szCs w:val="24"/>
        </w:rPr>
        <w:t>.</w:t>
      </w:r>
      <w:r w:rsidR="008B796D">
        <w:rPr>
          <w:szCs w:val="24"/>
        </w:rPr>
        <w:t>7</w:t>
      </w:r>
      <w:r w:rsidR="00CB4D02" w:rsidRPr="00CB4D02">
        <w:rPr>
          <w:szCs w:val="24"/>
        </w:rPr>
        <w:t xml:space="preserve">. Срок изготовления </w:t>
      </w:r>
      <w:r w:rsidR="00FC52B6">
        <w:rPr>
          <w:szCs w:val="24"/>
        </w:rPr>
        <w:t>цемент</w:t>
      </w:r>
      <w:r w:rsidR="00842420">
        <w:rPr>
          <w:szCs w:val="24"/>
        </w:rPr>
        <w:t xml:space="preserve">а </w:t>
      </w:r>
      <w:r w:rsidR="00CB4D02" w:rsidRPr="00CB4D02">
        <w:rPr>
          <w:szCs w:val="24"/>
        </w:rPr>
        <w:t>должен быть не более полугода от момента поставки.</w:t>
      </w:r>
    </w:p>
    <w:p w:rsidR="00CB4D02" w:rsidRDefault="00CB4D02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590397" w:rsidRDefault="000511B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Гарантия на поставляемое оборудование должна распространяться не менее</w:t>
      </w:r>
      <w:proofErr w:type="gramStart"/>
      <w:r w:rsidR="00A2513F">
        <w:rPr>
          <w:sz w:val="24"/>
          <w:szCs w:val="24"/>
        </w:rPr>
        <w:t>,</w:t>
      </w:r>
      <w:proofErr w:type="gramEnd"/>
      <w:r w:rsidRPr="000511B1">
        <w:rPr>
          <w:sz w:val="24"/>
          <w:szCs w:val="24"/>
        </w:rPr>
        <w:t xml:space="preserve"> чем на </w:t>
      </w:r>
      <w:r w:rsidR="00842420">
        <w:rPr>
          <w:sz w:val="24"/>
          <w:szCs w:val="24"/>
        </w:rPr>
        <w:t>60</w:t>
      </w:r>
      <w:r w:rsidR="009B7BA1">
        <w:rPr>
          <w:sz w:val="24"/>
          <w:szCs w:val="24"/>
        </w:rPr>
        <w:t xml:space="preserve"> </w:t>
      </w:r>
      <w:r w:rsidRPr="000511B1">
        <w:rPr>
          <w:sz w:val="24"/>
          <w:szCs w:val="24"/>
        </w:rPr>
        <w:t>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Покупателем, устранять дефекты в поставляемом оборудовании,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511B1" w:rsidRDefault="000511B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4F4E9E" w:rsidRDefault="000511B1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</w:t>
      </w:r>
      <w:r w:rsidR="00842420">
        <w:rPr>
          <w:sz w:val="24"/>
          <w:szCs w:val="24"/>
        </w:rPr>
        <w:t>5</w:t>
      </w:r>
      <w:r w:rsidRPr="000511B1">
        <w:rPr>
          <w:sz w:val="24"/>
          <w:szCs w:val="24"/>
        </w:rPr>
        <w:t xml:space="preserve"> лет.</w:t>
      </w:r>
      <w:r w:rsidRPr="000511B1">
        <w:rPr>
          <w:sz w:val="24"/>
          <w:szCs w:val="24"/>
        </w:rPr>
        <w:tab/>
      </w:r>
    </w:p>
    <w:p w:rsidR="000511B1" w:rsidRPr="00612811" w:rsidRDefault="000511B1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5A2527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E4989">
        <w:rPr>
          <w:sz w:val="24"/>
          <w:szCs w:val="24"/>
        </w:rPr>
        <w:t xml:space="preserve">Маркировка </w:t>
      </w:r>
      <w:r w:rsidR="00FC52B6">
        <w:rPr>
          <w:sz w:val="24"/>
          <w:szCs w:val="24"/>
        </w:rPr>
        <w:t>цемент</w:t>
      </w:r>
      <w:r w:rsidR="00842420">
        <w:rPr>
          <w:sz w:val="24"/>
          <w:szCs w:val="24"/>
        </w:rPr>
        <w:t>ов</w:t>
      </w:r>
      <w:r w:rsidRPr="008E4989">
        <w:rPr>
          <w:sz w:val="24"/>
          <w:szCs w:val="24"/>
        </w:rPr>
        <w:t xml:space="preserve"> </w:t>
      </w:r>
      <w:r w:rsidR="00BC5975" w:rsidRPr="008E4989">
        <w:rPr>
          <w:sz w:val="24"/>
          <w:szCs w:val="24"/>
        </w:rPr>
        <w:t xml:space="preserve">должна соответствовать требованиям </w:t>
      </w:r>
      <w:r w:rsidR="00B16083">
        <w:rPr>
          <w:sz w:val="24"/>
          <w:szCs w:val="24"/>
        </w:rPr>
        <w:t>технических условий изготовителя</w:t>
      </w:r>
      <w:r w:rsidR="005C1050" w:rsidRPr="000511B1">
        <w:rPr>
          <w:sz w:val="24"/>
          <w:szCs w:val="24"/>
        </w:rPr>
        <w:t xml:space="preserve"> </w:t>
      </w:r>
      <w:r w:rsidR="00267155" w:rsidRPr="008E4989">
        <w:rPr>
          <w:sz w:val="24"/>
          <w:szCs w:val="24"/>
        </w:rPr>
        <w:t>(для конкретного типа номенклатуры)</w:t>
      </w:r>
      <w:r w:rsidR="00E226B0" w:rsidRPr="008E4989">
        <w:rPr>
          <w:sz w:val="24"/>
          <w:szCs w:val="24"/>
        </w:rPr>
        <w:t>.</w:t>
      </w:r>
      <w:r w:rsidR="00897389" w:rsidRPr="008E4989">
        <w:rPr>
          <w:sz w:val="24"/>
          <w:szCs w:val="24"/>
        </w:rPr>
        <w:t xml:space="preserve"> Маркировка,</w:t>
      </w:r>
      <w:r w:rsidR="00897389"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</w:t>
      </w:r>
      <w:r w:rsidR="00D35803">
        <w:rPr>
          <w:sz w:val="24"/>
          <w:szCs w:val="24"/>
        </w:rPr>
        <w:t>а</w:t>
      </w:r>
      <w:r w:rsidR="00897389">
        <w:rPr>
          <w:sz w:val="24"/>
          <w:szCs w:val="24"/>
        </w:rPr>
        <w:t xml:space="preserve"> </w:t>
      </w:r>
      <w:r w:rsidR="00FC52B6">
        <w:rPr>
          <w:sz w:val="24"/>
          <w:szCs w:val="24"/>
        </w:rPr>
        <w:t>цемент</w:t>
      </w:r>
      <w:r w:rsidR="00897389">
        <w:rPr>
          <w:sz w:val="24"/>
          <w:szCs w:val="24"/>
        </w:rPr>
        <w:t xml:space="preserve"> конкретных типов.</w:t>
      </w:r>
    </w:p>
    <w:p w:rsidR="0048459B" w:rsidRPr="007B02F8" w:rsidRDefault="0048459B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B02F8">
        <w:rPr>
          <w:sz w:val="24"/>
          <w:szCs w:val="24"/>
        </w:rPr>
        <w:t xml:space="preserve">Маркировка производится непосредственно на </w:t>
      </w:r>
      <w:r w:rsidR="006C16FB">
        <w:rPr>
          <w:sz w:val="24"/>
          <w:szCs w:val="24"/>
        </w:rPr>
        <w:t>упаковке</w:t>
      </w:r>
      <w:r w:rsidR="00154336" w:rsidRPr="007B02F8">
        <w:rPr>
          <w:sz w:val="24"/>
          <w:szCs w:val="24"/>
        </w:rPr>
        <w:t>.</w:t>
      </w:r>
    </w:p>
    <w:p w:rsidR="00897389" w:rsidRDefault="00872C86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</w:t>
      </w:r>
      <w:r w:rsidR="00FC52B6">
        <w:rPr>
          <w:sz w:val="24"/>
          <w:szCs w:val="24"/>
        </w:rPr>
        <w:t>цемент</w:t>
      </w:r>
      <w:r w:rsidR="00842420">
        <w:rPr>
          <w:sz w:val="24"/>
          <w:szCs w:val="24"/>
        </w:rPr>
        <w:t>а</w:t>
      </w:r>
      <w:r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</w:t>
      </w:r>
      <w:r w:rsidR="00842420">
        <w:rPr>
          <w:sz w:val="24"/>
          <w:szCs w:val="24"/>
        </w:rPr>
        <w:t xml:space="preserve">и, транспортировании и хранении </w:t>
      </w:r>
      <w:r w:rsidR="00FC52B6">
        <w:rPr>
          <w:sz w:val="24"/>
          <w:szCs w:val="24"/>
        </w:rPr>
        <w:t>цемент</w:t>
      </w:r>
      <w:r w:rsidR="00842420">
        <w:rPr>
          <w:sz w:val="24"/>
          <w:szCs w:val="24"/>
        </w:rPr>
        <w:t>а</w:t>
      </w:r>
      <w:r>
        <w:rPr>
          <w:sz w:val="24"/>
          <w:szCs w:val="24"/>
        </w:rPr>
        <w:t xml:space="preserve"> в режимах и условиях, установленных </w:t>
      </w:r>
      <w:r w:rsidR="00395E7A">
        <w:rPr>
          <w:sz w:val="24"/>
          <w:szCs w:val="24"/>
        </w:rPr>
        <w:t>стандартами или техническими условиями конкретны</w:t>
      </w:r>
      <w:r w:rsidR="00B16083">
        <w:rPr>
          <w:sz w:val="24"/>
          <w:szCs w:val="24"/>
        </w:rPr>
        <w:t>е</w:t>
      </w:r>
      <w:r w:rsidR="00395E7A">
        <w:rPr>
          <w:sz w:val="24"/>
          <w:szCs w:val="24"/>
        </w:rPr>
        <w:t xml:space="preserve"> сери</w:t>
      </w:r>
      <w:r w:rsidR="00B16083">
        <w:rPr>
          <w:sz w:val="24"/>
          <w:szCs w:val="24"/>
        </w:rPr>
        <w:t>и</w:t>
      </w:r>
      <w:r w:rsidR="00395E7A">
        <w:rPr>
          <w:sz w:val="24"/>
          <w:szCs w:val="24"/>
        </w:rPr>
        <w:t xml:space="preserve"> и тип</w:t>
      </w:r>
      <w:r w:rsidR="00B16083">
        <w:rPr>
          <w:sz w:val="24"/>
          <w:szCs w:val="24"/>
        </w:rPr>
        <w:t>ы</w:t>
      </w:r>
      <w:r w:rsidR="00395E7A">
        <w:rPr>
          <w:sz w:val="24"/>
          <w:szCs w:val="24"/>
        </w:rPr>
        <w:t>.</w:t>
      </w:r>
    </w:p>
    <w:p w:rsidR="000511B1" w:rsidRPr="000511B1" w:rsidRDefault="00B16083" w:rsidP="000511B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 каждом </w:t>
      </w:r>
      <w:r w:rsidR="00842420">
        <w:rPr>
          <w:sz w:val="24"/>
          <w:szCs w:val="24"/>
        </w:rPr>
        <w:t>изделии</w:t>
      </w:r>
      <w:r w:rsidR="000511B1" w:rsidRPr="000511B1">
        <w:rPr>
          <w:sz w:val="24"/>
          <w:szCs w:val="24"/>
        </w:rPr>
        <w:t xml:space="preserve"> должны быть указаны:</w:t>
      </w:r>
    </w:p>
    <w:p w:rsidR="000511B1" w:rsidRPr="000511B1" w:rsidRDefault="000511B1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товарный знак предприятия-изготовителя;</w:t>
      </w:r>
    </w:p>
    <w:p w:rsidR="000511B1" w:rsidRPr="000511B1" w:rsidRDefault="000511B1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 xml:space="preserve">условное обозначение </w:t>
      </w:r>
      <w:r w:rsidR="00FC52B6">
        <w:rPr>
          <w:sz w:val="24"/>
          <w:szCs w:val="24"/>
        </w:rPr>
        <w:t>цемент</w:t>
      </w:r>
      <w:r w:rsidR="00B16083">
        <w:rPr>
          <w:sz w:val="24"/>
          <w:szCs w:val="24"/>
        </w:rPr>
        <w:t>а</w:t>
      </w:r>
      <w:r w:rsidRPr="000511B1">
        <w:rPr>
          <w:sz w:val="24"/>
          <w:szCs w:val="24"/>
        </w:rPr>
        <w:t>;</w:t>
      </w:r>
    </w:p>
    <w:p w:rsidR="000511B1" w:rsidRPr="000511B1" w:rsidRDefault="000511B1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порядковый номер по системе нумерации предприятия-изготовителя;</w:t>
      </w:r>
    </w:p>
    <w:p w:rsidR="000511B1" w:rsidRDefault="00B16083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год выпуска </w:t>
      </w:r>
      <w:r w:rsidR="00FC52B6">
        <w:rPr>
          <w:sz w:val="24"/>
          <w:szCs w:val="24"/>
        </w:rPr>
        <w:t>цемент</w:t>
      </w:r>
      <w:r>
        <w:rPr>
          <w:sz w:val="24"/>
          <w:szCs w:val="24"/>
        </w:rPr>
        <w:t>а</w:t>
      </w:r>
      <w:r w:rsidR="000511B1" w:rsidRPr="000511B1">
        <w:rPr>
          <w:sz w:val="24"/>
          <w:szCs w:val="24"/>
        </w:rPr>
        <w:t>.</w:t>
      </w:r>
    </w:p>
    <w:p w:rsidR="004F4E9E" w:rsidRDefault="004F4E9E" w:rsidP="000511B1">
      <w:pPr>
        <w:pStyle w:val="ad"/>
        <w:tabs>
          <w:tab w:val="left" w:pos="709"/>
        </w:tabs>
        <w:ind w:left="0" w:firstLine="709"/>
        <w:rPr>
          <w:sz w:val="24"/>
          <w:szCs w:val="24"/>
        </w:rPr>
      </w:pPr>
      <w:r w:rsidRPr="00D9751E">
        <w:rPr>
          <w:sz w:val="24"/>
          <w:szCs w:val="24"/>
        </w:rPr>
        <w:t xml:space="preserve">По всем видам </w:t>
      </w:r>
      <w:r w:rsidR="00FC52B6">
        <w:rPr>
          <w:sz w:val="24"/>
          <w:szCs w:val="24"/>
        </w:rPr>
        <w:t>цемент</w:t>
      </w:r>
      <w:r w:rsidR="00842420">
        <w:rPr>
          <w:sz w:val="24"/>
          <w:szCs w:val="24"/>
        </w:rPr>
        <w:t>ов</w:t>
      </w:r>
      <w:r w:rsidRPr="00D9751E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</w:t>
      </w:r>
      <w:r w:rsidR="007B0386" w:rsidRPr="00D9751E">
        <w:rPr>
          <w:sz w:val="24"/>
          <w:szCs w:val="24"/>
        </w:rPr>
        <w:t>-2006</w:t>
      </w:r>
      <w:r w:rsidRPr="00D9751E">
        <w:rPr>
          <w:sz w:val="24"/>
          <w:szCs w:val="24"/>
        </w:rPr>
        <w:t xml:space="preserve"> по монтажу</w:t>
      </w:r>
      <w:r w:rsidRPr="00C21AF8">
        <w:rPr>
          <w:sz w:val="24"/>
          <w:szCs w:val="24"/>
        </w:rPr>
        <w:t>, обеспечению правильной и безопасной эксплуатации, технического обслуживания поставляем</w:t>
      </w:r>
      <w:r w:rsidR="00154336">
        <w:rPr>
          <w:sz w:val="24"/>
          <w:szCs w:val="24"/>
        </w:rPr>
        <w:t>ых</w:t>
      </w:r>
      <w:r w:rsidRPr="00C21AF8">
        <w:rPr>
          <w:sz w:val="24"/>
          <w:szCs w:val="24"/>
        </w:rPr>
        <w:t xml:space="preserve"> </w:t>
      </w:r>
      <w:r w:rsidR="00842420">
        <w:rPr>
          <w:sz w:val="24"/>
          <w:szCs w:val="24"/>
        </w:rPr>
        <w:t>изделий</w:t>
      </w:r>
      <w:r w:rsidRPr="00C21AF8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</w:t>
      </w:r>
    </w:p>
    <w:p w:rsidR="005D17A5" w:rsidRDefault="005D17A5" w:rsidP="00716719">
      <w:pPr>
        <w:pStyle w:val="ad"/>
        <w:tabs>
          <w:tab w:val="left" w:pos="1560"/>
        </w:tabs>
        <w:ind w:left="0" w:firstLine="709"/>
        <w:rPr>
          <w:sz w:val="16"/>
          <w:szCs w:val="16"/>
        </w:rPr>
      </w:pPr>
    </w:p>
    <w:p w:rsidR="006C16FB" w:rsidRDefault="006C16FB" w:rsidP="00716719">
      <w:pPr>
        <w:pStyle w:val="ad"/>
        <w:tabs>
          <w:tab w:val="left" w:pos="1560"/>
        </w:tabs>
        <w:ind w:left="0" w:firstLine="709"/>
        <w:rPr>
          <w:sz w:val="16"/>
          <w:szCs w:val="16"/>
        </w:rPr>
      </w:pPr>
    </w:p>
    <w:p w:rsidR="000B6197" w:rsidRDefault="000B6197" w:rsidP="00716719">
      <w:pPr>
        <w:pStyle w:val="ad"/>
        <w:tabs>
          <w:tab w:val="left" w:pos="1560"/>
        </w:tabs>
        <w:ind w:left="0" w:firstLine="709"/>
        <w:rPr>
          <w:sz w:val="16"/>
          <w:szCs w:val="16"/>
        </w:rPr>
      </w:pPr>
    </w:p>
    <w:p w:rsidR="000B6197" w:rsidRPr="00AD1EEE" w:rsidRDefault="000B6197" w:rsidP="00716719">
      <w:pPr>
        <w:pStyle w:val="ad"/>
        <w:tabs>
          <w:tab w:val="left" w:pos="1560"/>
        </w:tabs>
        <w:ind w:left="0" w:firstLine="709"/>
        <w:rPr>
          <w:sz w:val="16"/>
          <w:szCs w:val="16"/>
        </w:rPr>
      </w:pPr>
    </w:p>
    <w:p w:rsidR="00612811" w:rsidRPr="00BB6EA4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lastRenderedPageBreak/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6C16FB">
        <w:rPr>
          <w:szCs w:val="24"/>
        </w:rPr>
        <w:t>стройматериалов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2224A" w:rsidRDefault="0072224A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D6900" w:rsidRDefault="001D6900" w:rsidP="00451C4D">
      <w:pPr>
        <w:rPr>
          <w:sz w:val="26"/>
          <w:szCs w:val="26"/>
        </w:rPr>
      </w:pPr>
    </w:p>
    <w:p w:rsidR="006C16FB" w:rsidRDefault="006C16FB" w:rsidP="00451C4D">
      <w:pPr>
        <w:rPr>
          <w:sz w:val="26"/>
          <w:szCs w:val="26"/>
        </w:rPr>
      </w:pPr>
    </w:p>
    <w:p w:rsidR="006C16FB" w:rsidRDefault="006C16FB" w:rsidP="00451C4D">
      <w:pPr>
        <w:rPr>
          <w:sz w:val="26"/>
          <w:szCs w:val="26"/>
        </w:rPr>
      </w:pPr>
    </w:p>
    <w:p w:rsidR="006C16FB" w:rsidRDefault="006C16FB" w:rsidP="00451C4D">
      <w:pPr>
        <w:rPr>
          <w:sz w:val="26"/>
          <w:szCs w:val="26"/>
        </w:rPr>
      </w:pPr>
    </w:p>
    <w:p w:rsidR="006C16FB" w:rsidRDefault="006C16FB" w:rsidP="00451C4D">
      <w:pPr>
        <w:rPr>
          <w:sz w:val="26"/>
          <w:szCs w:val="26"/>
        </w:rPr>
      </w:pPr>
    </w:p>
    <w:p w:rsidR="000B6197" w:rsidRDefault="000B6197" w:rsidP="000B6197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0B6197" w:rsidRPr="00E1390F" w:rsidRDefault="000B6197" w:rsidP="000B6197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</w:t>
      </w:r>
      <w:r>
        <w:rPr>
          <w:sz w:val="22"/>
          <w:szCs w:val="22"/>
        </w:rPr>
        <w:t xml:space="preserve">         </w:t>
      </w:r>
      <w:r w:rsidRPr="00E1390F">
        <w:rPr>
          <w:sz w:val="22"/>
          <w:szCs w:val="22"/>
        </w:rPr>
        <w:t xml:space="preserve">Фамилия И.О.         </w:t>
      </w:r>
    </w:p>
    <w:p w:rsidR="000B6197" w:rsidRPr="000A6A37" w:rsidRDefault="000B6197" w:rsidP="000B6197">
      <w:pPr>
        <w:ind w:firstLine="0"/>
        <w:rPr>
          <w:color w:val="00B0F0"/>
          <w:sz w:val="26"/>
          <w:szCs w:val="26"/>
        </w:rPr>
      </w:pPr>
    </w:p>
    <w:p w:rsidR="008A5CA5" w:rsidRPr="000A6A37" w:rsidRDefault="008A5CA5" w:rsidP="008F73A3">
      <w:pPr>
        <w:ind w:firstLine="0"/>
        <w:rPr>
          <w:color w:val="00B0F0"/>
          <w:sz w:val="26"/>
          <w:szCs w:val="26"/>
        </w:rPr>
      </w:pPr>
    </w:p>
    <w:sectPr w:rsidR="008A5CA5" w:rsidRPr="000A6A37" w:rsidSect="005C1050">
      <w:headerReference w:type="even" r:id="rId9"/>
      <w:pgSz w:w="12240" w:h="15840" w:code="1"/>
      <w:pgMar w:top="851" w:right="758" w:bottom="851" w:left="1276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F5C" w:rsidRDefault="00763F5C">
      <w:r>
        <w:separator/>
      </w:r>
    </w:p>
  </w:endnote>
  <w:endnote w:type="continuationSeparator" w:id="0">
    <w:p w:rsidR="00763F5C" w:rsidRDefault="00763F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F5C" w:rsidRDefault="00763F5C">
      <w:r>
        <w:separator/>
      </w:r>
    </w:p>
  </w:footnote>
  <w:footnote w:type="continuationSeparator" w:id="0">
    <w:p w:rsidR="00763F5C" w:rsidRDefault="00763F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C3364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96B75CA"/>
    <w:multiLevelType w:val="multilevel"/>
    <w:tmpl w:val="34565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17B27C1"/>
    <w:multiLevelType w:val="hybridMultilevel"/>
    <w:tmpl w:val="B426C2F6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A82001"/>
    <w:multiLevelType w:val="hybridMultilevel"/>
    <w:tmpl w:val="E23490AC"/>
    <w:lvl w:ilvl="0" w:tplc="A58A462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FEE7A56"/>
    <w:multiLevelType w:val="hybridMultilevel"/>
    <w:tmpl w:val="152A2F68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7B245E"/>
    <w:multiLevelType w:val="hybridMultilevel"/>
    <w:tmpl w:val="DE40F2D4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E86750"/>
    <w:multiLevelType w:val="hybridMultilevel"/>
    <w:tmpl w:val="868ABC02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821591"/>
    <w:multiLevelType w:val="hybridMultilevel"/>
    <w:tmpl w:val="1DEC3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3"/>
  </w:num>
  <w:num w:numId="5">
    <w:abstractNumId w:val="12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1"/>
  </w:num>
  <w:num w:numId="11">
    <w:abstractNumId w:val="10"/>
  </w:num>
  <w:num w:numId="12">
    <w:abstractNumId w:val="9"/>
  </w:num>
  <w:num w:numId="13">
    <w:abstractNumId w:val="5"/>
  </w:num>
  <w:num w:numId="14">
    <w:abstractNumId w:val="12"/>
  </w:num>
  <w:num w:numId="15">
    <w:abstractNumId w:val="19"/>
  </w:num>
  <w:num w:numId="16">
    <w:abstractNumId w:val="14"/>
  </w:num>
  <w:num w:numId="17">
    <w:abstractNumId w:val="16"/>
  </w:num>
  <w:num w:numId="18">
    <w:abstractNumId w:val="17"/>
  </w:num>
  <w:num w:numId="19">
    <w:abstractNumId w:val="18"/>
  </w:num>
  <w:num w:numId="20">
    <w:abstractNumId w:val="1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445"/>
    <w:rsid w:val="00004529"/>
    <w:rsid w:val="00004DA3"/>
    <w:rsid w:val="0000513E"/>
    <w:rsid w:val="00005360"/>
    <w:rsid w:val="000069D6"/>
    <w:rsid w:val="00010695"/>
    <w:rsid w:val="00013832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36DF9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404"/>
    <w:rsid w:val="00047C97"/>
    <w:rsid w:val="00050448"/>
    <w:rsid w:val="000510D5"/>
    <w:rsid w:val="000511B1"/>
    <w:rsid w:val="00051535"/>
    <w:rsid w:val="00051CC7"/>
    <w:rsid w:val="0005243C"/>
    <w:rsid w:val="000544E5"/>
    <w:rsid w:val="00057FBD"/>
    <w:rsid w:val="00062FD5"/>
    <w:rsid w:val="000630F6"/>
    <w:rsid w:val="00064749"/>
    <w:rsid w:val="0006507A"/>
    <w:rsid w:val="00071958"/>
    <w:rsid w:val="0007491B"/>
    <w:rsid w:val="000754B6"/>
    <w:rsid w:val="000808BE"/>
    <w:rsid w:val="00081B6E"/>
    <w:rsid w:val="000844E3"/>
    <w:rsid w:val="00084847"/>
    <w:rsid w:val="000858AE"/>
    <w:rsid w:val="00085DAC"/>
    <w:rsid w:val="00092D5F"/>
    <w:rsid w:val="00093198"/>
    <w:rsid w:val="00094AC3"/>
    <w:rsid w:val="00094F22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106D"/>
    <w:rsid w:val="000B1E9C"/>
    <w:rsid w:val="000B3BAB"/>
    <w:rsid w:val="000B5D7C"/>
    <w:rsid w:val="000B6197"/>
    <w:rsid w:val="000B7290"/>
    <w:rsid w:val="000B7329"/>
    <w:rsid w:val="000B7484"/>
    <w:rsid w:val="000C0E47"/>
    <w:rsid w:val="000C2897"/>
    <w:rsid w:val="000C3993"/>
    <w:rsid w:val="000C41EF"/>
    <w:rsid w:val="000C69C2"/>
    <w:rsid w:val="000C6C30"/>
    <w:rsid w:val="000C6D57"/>
    <w:rsid w:val="000C6FE0"/>
    <w:rsid w:val="000C77B0"/>
    <w:rsid w:val="000C7CFF"/>
    <w:rsid w:val="000D0F91"/>
    <w:rsid w:val="000D162D"/>
    <w:rsid w:val="000D18FE"/>
    <w:rsid w:val="000D253D"/>
    <w:rsid w:val="000D2566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732"/>
    <w:rsid w:val="000F6F5B"/>
    <w:rsid w:val="000F720B"/>
    <w:rsid w:val="00101290"/>
    <w:rsid w:val="00101DD6"/>
    <w:rsid w:val="001028AA"/>
    <w:rsid w:val="00103001"/>
    <w:rsid w:val="001041B7"/>
    <w:rsid w:val="00104E1F"/>
    <w:rsid w:val="00106130"/>
    <w:rsid w:val="00106731"/>
    <w:rsid w:val="00107271"/>
    <w:rsid w:val="00114C92"/>
    <w:rsid w:val="00115340"/>
    <w:rsid w:val="00117DC6"/>
    <w:rsid w:val="00120F84"/>
    <w:rsid w:val="00121A1F"/>
    <w:rsid w:val="00122385"/>
    <w:rsid w:val="00122CF0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382"/>
    <w:rsid w:val="00143ED8"/>
    <w:rsid w:val="00144000"/>
    <w:rsid w:val="00145642"/>
    <w:rsid w:val="0015016E"/>
    <w:rsid w:val="001509E5"/>
    <w:rsid w:val="0015121B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783"/>
    <w:rsid w:val="00177C04"/>
    <w:rsid w:val="00177F01"/>
    <w:rsid w:val="001801AA"/>
    <w:rsid w:val="00180954"/>
    <w:rsid w:val="00181B73"/>
    <w:rsid w:val="00181BBF"/>
    <w:rsid w:val="00181ED4"/>
    <w:rsid w:val="00182091"/>
    <w:rsid w:val="001868B5"/>
    <w:rsid w:val="00186D6A"/>
    <w:rsid w:val="00190521"/>
    <w:rsid w:val="00190735"/>
    <w:rsid w:val="00190A26"/>
    <w:rsid w:val="001919CA"/>
    <w:rsid w:val="00192E02"/>
    <w:rsid w:val="00194B0C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257"/>
    <w:rsid w:val="001B3E25"/>
    <w:rsid w:val="001B43BA"/>
    <w:rsid w:val="001B7FD4"/>
    <w:rsid w:val="001C0CD9"/>
    <w:rsid w:val="001C1248"/>
    <w:rsid w:val="001C19CB"/>
    <w:rsid w:val="001C347A"/>
    <w:rsid w:val="001C35CE"/>
    <w:rsid w:val="001C37EA"/>
    <w:rsid w:val="001C4CAC"/>
    <w:rsid w:val="001C53B1"/>
    <w:rsid w:val="001C645E"/>
    <w:rsid w:val="001C7DE4"/>
    <w:rsid w:val="001D2559"/>
    <w:rsid w:val="001D35B0"/>
    <w:rsid w:val="001D5D1C"/>
    <w:rsid w:val="001D6900"/>
    <w:rsid w:val="001E184B"/>
    <w:rsid w:val="001E319B"/>
    <w:rsid w:val="001E634A"/>
    <w:rsid w:val="001E6D26"/>
    <w:rsid w:val="001F090B"/>
    <w:rsid w:val="001F19B0"/>
    <w:rsid w:val="001F5609"/>
    <w:rsid w:val="001F5706"/>
    <w:rsid w:val="001F6CEB"/>
    <w:rsid w:val="001F78FD"/>
    <w:rsid w:val="001F7A2A"/>
    <w:rsid w:val="002037CA"/>
    <w:rsid w:val="0020495F"/>
    <w:rsid w:val="00206147"/>
    <w:rsid w:val="00207FF0"/>
    <w:rsid w:val="0021292B"/>
    <w:rsid w:val="00213168"/>
    <w:rsid w:val="0021474F"/>
    <w:rsid w:val="002166E3"/>
    <w:rsid w:val="00217DF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6FAF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0B9"/>
    <w:rsid w:val="002475B9"/>
    <w:rsid w:val="00247E6F"/>
    <w:rsid w:val="0025072F"/>
    <w:rsid w:val="002515F7"/>
    <w:rsid w:val="00252708"/>
    <w:rsid w:val="002528FF"/>
    <w:rsid w:val="00254341"/>
    <w:rsid w:val="002561DE"/>
    <w:rsid w:val="002601F7"/>
    <w:rsid w:val="00260830"/>
    <w:rsid w:val="00260A64"/>
    <w:rsid w:val="002630BA"/>
    <w:rsid w:val="002632B7"/>
    <w:rsid w:val="002644E9"/>
    <w:rsid w:val="0026453A"/>
    <w:rsid w:val="0026458C"/>
    <w:rsid w:val="00265CEA"/>
    <w:rsid w:val="00265E47"/>
    <w:rsid w:val="002662E7"/>
    <w:rsid w:val="00266BBD"/>
    <w:rsid w:val="00266EA4"/>
    <w:rsid w:val="00267155"/>
    <w:rsid w:val="00267C77"/>
    <w:rsid w:val="00270EC1"/>
    <w:rsid w:val="00272893"/>
    <w:rsid w:val="00274583"/>
    <w:rsid w:val="002761C6"/>
    <w:rsid w:val="00277523"/>
    <w:rsid w:val="00281C4A"/>
    <w:rsid w:val="00283DC1"/>
    <w:rsid w:val="0028490D"/>
    <w:rsid w:val="00284D1E"/>
    <w:rsid w:val="00285586"/>
    <w:rsid w:val="002855D1"/>
    <w:rsid w:val="00286CF9"/>
    <w:rsid w:val="00287E46"/>
    <w:rsid w:val="00291868"/>
    <w:rsid w:val="002920BD"/>
    <w:rsid w:val="0029238A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A7E7A"/>
    <w:rsid w:val="002B0030"/>
    <w:rsid w:val="002B056F"/>
    <w:rsid w:val="002B06A7"/>
    <w:rsid w:val="002B089B"/>
    <w:rsid w:val="002B2AEB"/>
    <w:rsid w:val="002B56E0"/>
    <w:rsid w:val="002B5EB4"/>
    <w:rsid w:val="002B6269"/>
    <w:rsid w:val="002C08A7"/>
    <w:rsid w:val="002C1AA6"/>
    <w:rsid w:val="002C1D09"/>
    <w:rsid w:val="002C3611"/>
    <w:rsid w:val="002C4B0C"/>
    <w:rsid w:val="002C5858"/>
    <w:rsid w:val="002C6308"/>
    <w:rsid w:val="002C78DB"/>
    <w:rsid w:val="002D1182"/>
    <w:rsid w:val="002D1202"/>
    <w:rsid w:val="002D133C"/>
    <w:rsid w:val="002D5222"/>
    <w:rsid w:val="002D5C5F"/>
    <w:rsid w:val="002D5E88"/>
    <w:rsid w:val="002E0E0F"/>
    <w:rsid w:val="002E18B5"/>
    <w:rsid w:val="002E18E0"/>
    <w:rsid w:val="002E22F4"/>
    <w:rsid w:val="002E3087"/>
    <w:rsid w:val="002E3A47"/>
    <w:rsid w:val="002E4AA0"/>
    <w:rsid w:val="002E602B"/>
    <w:rsid w:val="002E63DE"/>
    <w:rsid w:val="002E66CB"/>
    <w:rsid w:val="002E6C8A"/>
    <w:rsid w:val="002F0529"/>
    <w:rsid w:val="002F1256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26F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053"/>
    <w:rsid w:val="0033432F"/>
    <w:rsid w:val="0033682D"/>
    <w:rsid w:val="00340419"/>
    <w:rsid w:val="00342AC0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4620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0D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02A"/>
    <w:rsid w:val="003E2BE8"/>
    <w:rsid w:val="003E7D01"/>
    <w:rsid w:val="003F138E"/>
    <w:rsid w:val="003F1A59"/>
    <w:rsid w:val="003F2112"/>
    <w:rsid w:val="003F2357"/>
    <w:rsid w:val="003F34CD"/>
    <w:rsid w:val="003F3C1F"/>
    <w:rsid w:val="003F48A1"/>
    <w:rsid w:val="003F55A9"/>
    <w:rsid w:val="003F5814"/>
    <w:rsid w:val="003F5BEE"/>
    <w:rsid w:val="003F5FE6"/>
    <w:rsid w:val="003F654C"/>
    <w:rsid w:val="003F655B"/>
    <w:rsid w:val="003F6771"/>
    <w:rsid w:val="003F6BB3"/>
    <w:rsid w:val="004009A6"/>
    <w:rsid w:val="00400B04"/>
    <w:rsid w:val="00400B6F"/>
    <w:rsid w:val="00400C6E"/>
    <w:rsid w:val="00400E5F"/>
    <w:rsid w:val="004018A1"/>
    <w:rsid w:val="004060E1"/>
    <w:rsid w:val="0040741D"/>
    <w:rsid w:val="004077A8"/>
    <w:rsid w:val="00407B65"/>
    <w:rsid w:val="00407BB8"/>
    <w:rsid w:val="00407D7B"/>
    <w:rsid w:val="00407E0A"/>
    <w:rsid w:val="00407EEE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1F02"/>
    <w:rsid w:val="00424173"/>
    <w:rsid w:val="00425832"/>
    <w:rsid w:val="00426386"/>
    <w:rsid w:val="00426525"/>
    <w:rsid w:val="00426C7D"/>
    <w:rsid w:val="004272B5"/>
    <w:rsid w:val="00430179"/>
    <w:rsid w:val="00431983"/>
    <w:rsid w:val="0043338D"/>
    <w:rsid w:val="00433C34"/>
    <w:rsid w:val="00435F58"/>
    <w:rsid w:val="00437205"/>
    <w:rsid w:val="0043769D"/>
    <w:rsid w:val="00437D8C"/>
    <w:rsid w:val="00440597"/>
    <w:rsid w:val="00440D61"/>
    <w:rsid w:val="00440D8B"/>
    <w:rsid w:val="0044147D"/>
    <w:rsid w:val="004437D3"/>
    <w:rsid w:val="00445474"/>
    <w:rsid w:val="00445919"/>
    <w:rsid w:val="00445DFB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566AC"/>
    <w:rsid w:val="004574C5"/>
    <w:rsid w:val="00460744"/>
    <w:rsid w:val="00460AA5"/>
    <w:rsid w:val="00460E85"/>
    <w:rsid w:val="0046214C"/>
    <w:rsid w:val="00462569"/>
    <w:rsid w:val="00462826"/>
    <w:rsid w:val="00463071"/>
    <w:rsid w:val="004656E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129F"/>
    <w:rsid w:val="004A353B"/>
    <w:rsid w:val="004A359B"/>
    <w:rsid w:val="004A3D52"/>
    <w:rsid w:val="004A668C"/>
    <w:rsid w:val="004A7ACD"/>
    <w:rsid w:val="004B3E76"/>
    <w:rsid w:val="004B45B7"/>
    <w:rsid w:val="004B4761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4B34"/>
    <w:rsid w:val="004C546B"/>
    <w:rsid w:val="004C5517"/>
    <w:rsid w:val="004C5D8F"/>
    <w:rsid w:val="004C6776"/>
    <w:rsid w:val="004C734A"/>
    <w:rsid w:val="004D004E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542B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E35"/>
    <w:rsid w:val="00510CC9"/>
    <w:rsid w:val="00511940"/>
    <w:rsid w:val="00511EF6"/>
    <w:rsid w:val="00512505"/>
    <w:rsid w:val="00512E31"/>
    <w:rsid w:val="0051319D"/>
    <w:rsid w:val="005134CB"/>
    <w:rsid w:val="00514EEE"/>
    <w:rsid w:val="005161B4"/>
    <w:rsid w:val="0051645F"/>
    <w:rsid w:val="0051779A"/>
    <w:rsid w:val="00521C4A"/>
    <w:rsid w:val="0052201D"/>
    <w:rsid w:val="00522DB0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0919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6B48"/>
    <w:rsid w:val="0055039A"/>
    <w:rsid w:val="005507C0"/>
    <w:rsid w:val="005507DA"/>
    <w:rsid w:val="00550948"/>
    <w:rsid w:val="00550966"/>
    <w:rsid w:val="00551A69"/>
    <w:rsid w:val="00553C3F"/>
    <w:rsid w:val="00554030"/>
    <w:rsid w:val="00554C59"/>
    <w:rsid w:val="00557871"/>
    <w:rsid w:val="00557B63"/>
    <w:rsid w:val="0056133F"/>
    <w:rsid w:val="00562D55"/>
    <w:rsid w:val="00562E17"/>
    <w:rsid w:val="005630A8"/>
    <w:rsid w:val="00563F7B"/>
    <w:rsid w:val="005646F1"/>
    <w:rsid w:val="00566742"/>
    <w:rsid w:val="00566C01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2DB6"/>
    <w:rsid w:val="005836CD"/>
    <w:rsid w:val="00584BF8"/>
    <w:rsid w:val="00584EEB"/>
    <w:rsid w:val="00584F3F"/>
    <w:rsid w:val="005859D2"/>
    <w:rsid w:val="00585CB6"/>
    <w:rsid w:val="0058755C"/>
    <w:rsid w:val="00587B52"/>
    <w:rsid w:val="00587D5B"/>
    <w:rsid w:val="00590397"/>
    <w:rsid w:val="00590A92"/>
    <w:rsid w:val="0059104F"/>
    <w:rsid w:val="005916D0"/>
    <w:rsid w:val="005925C1"/>
    <w:rsid w:val="00592891"/>
    <w:rsid w:val="00594C53"/>
    <w:rsid w:val="00595561"/>
    <w:rsid w:val="005961A6"/>
    <w:rsid w:val="0059632D"/>
    <w:rsid w:val="0059669F"/>
    <w:rsid w:val="00597EE1"/>
    <w:rsid w:val="005A1E05"/>
    <w:rsid w:val="005A2527"/>
    <w:rsid w:val="005A29B8"/>
    <w:rsid w:val="005A38CB"/>
    <w:rsid w:val="005B04A3"/>
    <w:rsid w:val="005B13E4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20C"/>
    <w:rsid w:val="005B68CF"/>
    <w:rsid w:val="005B699F"/>
    <w:rsid w:val="005C1050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1E2"/>
    <w:rsid w:val="005E292D"/>
    <w:rsid w:val="005E7A9A"/>
    <w:rsid w:val="005E7B21"/>
    <w:rsid w:val="005E7D1F"/>
    <w:rsid w:val="005F0A59"/>
    <w:rsid w:val="005F2F38"/>
    <w:rsid w:val="005F3643"/>
    <w:rsid w:val="005F4511"/>
    <w:rsid w:val="005F5E05"/>
    <w:rsid w:val="005F7A1F"/>
    <w:rsid w:val="006001C9"/>
    <w:rsid w:val="006004FC"/>
    <w:rsid w:val="00602201"/>
    <w:rsid w:val="00602410"/>
    <w:rsid w:val="006033B0"/>
    <w:rsid w:val="0060420B"/>
    <w:rsid w:val="00605D5D"/>
    <w:rsid w:val="00605E5D"/>
    <w:rsid w:val="00606522"/>
    <w:rsid w:val="006109FF"/>
    <w:rsid w:val="006121A0"/>
    <w:rsid w:val="00612811"/>
    <w:rsid w:val="00612EDD"/>
    <w:rsid w:val="00613868"/>
    <w:rsid w:val="00613BCB"/>
    <w:rsid w:val="006144BE"/>
    <w:rsid w:val="006148E7"/>
    <w:rsid w:val="006149C7"/>
    <w:rsid w:val="00615023"/>
    <w:rsid w:val="00615786"/>
    <w:rsid w:val="00615D22"/>
    <w:rsid w:val="00616213"/>
    <w:rsid w:val="0061724E"/>
    <w:rsid w:val="00617E80"/>
    <w:rsid w:val="00621DDE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034A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31D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0782"/>
    <w:rsid w:val="0069133E"/>
    <w:rsid w:val="00691E00"/>
    <w:rsid w:val="006941C8"/>
    <w:rsid w:val="00694386"/>
    <w:rsid w:val="00696EAC"/>
    <w:rsid w:val="00697B92"/>
    <w:rsid w:val="00697C73"/>
    <w:rsid w:val="00697D58"/>
    <w:rsid w:val="006A2AC2"/>
    <w:rsid w:val="006A3496"/>
    <w:rsid w:val="006A383F"/>
    <w:rsid w:val="006A3C68"/>
    <w:rsid w:val="006A4E1A"/>
    <w:rsid w:val="006A7360"/>
    <w:rsid w:val="006A73B6"/>
    <w:rsid w:val="006B1281"/>
    <w:rsid w:val="006B1836"/>
    <w:rsid w:val="006B1DEF"/>
    <w:rsid w:val="006B2F64"/>
    <w:rsid w:val="006B30ED"/>
    <w:rsid w:val="006B4A0A"/>
    <w:rsid w:val="006B4B4D"/>
    <w:rsid w:val="006B53E2"/>
    <w:rsid w:val="006B64A3"/>
    <w:rsid w:val="006B7AFA"/>
    <w:rsid w:val="006C046F"/>
    <w:rsid w:val="006C16FB"/>
    <w:rsid w:val="006C4CFA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4E9"/>
    <w:rsid w:val="006E56BF"/>
    <w:rsid w:val="006E64BE"/>
    <w:rsid w:val="006E6A76"/>
    <w:rsid w:val="006E7183"/>
    <w:rsid w:val="006F1449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446"/>
    <w:rsid w:val="00704E3C"/>
    <w:rsid w:val="00704EE1"/>
    <w:rsid w:val="0070676C"/>
    <w:rsid w:val="007067B1"/>
    <w:rsid w:val="00706A0D"/>
    <w:rsid w:val="00706A47"/>
    <w:rsid w:val="00710E52"/>
    <w:rsid w:val="00711594"/>
    <w:rsid w:val="007115BC"/>
    <w:rsid w:val="007126DF"/>
    <w:rsid w:val="0071327A"/>
    <w:rsid w:val="00714A15"/>
    <w:rsid w:val="0071533A"/>
    <w:rsid w:val="007162D4"/>
    <w:rsid w:val="00716496"/>
    <w:rsid w:val="00716719"/>
    <w:rsid w:val="0072028E"/>
    <w:rsid w:val="0072224A"/>
    <w:rsid w:val="00724050"/>
    <w:rsid w:val="00730C39"/>
    <w:rsid w:val="0073178E"/>
    <w:rsid w:val="007326A6"/>
    <w:rsid w:val="007326BC"/>
    <w:rsid w:val="00732BFD"/>
    <w:rsid w:val="00732C5D"/>
    <w:rsid w:val="00733D68"/>
    <w:rsid w:val="00734A03"/>
    <w:rsid w:val="00734B51"/>
    <w:rsid w:val="00735A8E"/>
    <w:rsid w:val="00735AA9"/>
    <w:rsid w:val="00736804"/>
    <w:rsid w:val="0073697D"/>
    <w:rsid w:val="0074028B"/>
    <w:rsid w:val="007407B3"/>
    <w:rsid w:val="00741B89"/>
    <w:rsid w:val="007435DC"/>
    <w:rsid w:val="00744BB7"/>
    <w:rsid w:val="00745F72"/>
    <w:rsid w:val="0074788E"/>
    <w:rsid w:val="00747ADF"/>
    <w:rsid w:val="00752AF4"/>
    <w:rsid w:val="0075345A"/>
    <w:rsid w:val="00753684"/>
    <w:rsid w:val="00753762"/>
    <w:rsid w:val="00754FB9"/>
    <w:rsid w:val="0075512D"/>
    <w:rsid w:val="007572EE"/>
    <w:rsid w:val="007574D8"/>
    <w:rsid w:val="00757BE0"/>
    <w:rsid w:val="00757EFB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3F5C"/>
    <w:rsid w:val="00765589"/>
    <w:rsid w:val="00765D65"/>
    <w:rsid w:val="00766384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0F13"/>
    <w:rsid w:val="0078102C"/>
    <w:rsid w:val="00782144"/>
    <w:rsid w:val="007827D5"/>
    <w:rsid w:val="00783289"/>
    <w:rsid w:val="00785109"/>
    <w:rsid w:val="00785C86"/>
    <w:rsid w:val="007869D5"/>
    <w:rsid w:val="007877A1"/>
    <w:rsid w:val="00787BDF"/>
    <w:rsid w:val="007903D5"/>
    <w:rsid w:val="00791873"/>
    <w:rsid w:val="0079281B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45F"/>
    <w:rsid w:val="007C1D21"/>
    <w:rsid w:val="007C201E"/>
    <w:rsid w:val="007C25C3"/>
    <w:rsid w:val="007C29DD"/>
    <w:rsid w:val="007C44DF"/>
    <w:rsid w:val="007C4D8D"/>
    <w:rsid w:val="007C51F0"/>
    <w:rsid w:val="007C5772"/>
    <w:rsid w:val="007C6AE3"/>
    <w:rsid w:val="007D0781"/>
    <w:rsid w:val="007D158D"/>
    <w:rsid w:val="007D1AC6"/>
    <w:rsid w:val="007D1AD9"/>
    <w:rsid w:val="007D2012"/>
    <w:rsid w:val="007D2C54"/>
    <w:rsid w:val="007D419A"/>
    <w:rsid w:val="007D4637"/>
    <w:rsid w:val="007D4BE7"/>
    <w:rsid w:val="007D515D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A90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44F9"/>
    <w:rsid w:val="0083624E"/>
    <w:rsid w:val="008363D0"/>
    <w:rsid w:val="008363E5"/>
    <w:rsid w:val="00836F9F"/>
    <w:rsid w:val="0083734E"/>
    <w:rsid w:val="00841A2F"/>
    <w:rsid w:val="00841EA2"/>
    <w:rsid w:val="00842420"/>
    <w:rsid w:val="0084285E"/>
    <w:rsid w:val="00842C0C"/>
    <w:rsid w:val="008433F9"/>
    <w:rsid w:val="00843B4D"/>
    <w:rsid w:val="008474EC"/>
    <w:rsid w:val="008476A2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21B5"/>
    <w:rsid w:val="00862F5E"/>
    <w:rsid w:val="0086357F"/>
    <w:rsid w:val="00865492"/>
    <w:rsid w:val="008656B8"/>
    <w:rsid w:val="008667B2"/>
    <w:rsid w:val="00866AD0"/>
    <w:rsid w:val="00866BD0"/>
    <w:rsid w:val="00870098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57B8"/>
    <w:rsid w:val="00886C0C"/>
    <w:rsid w:val="008874CF"/>
    <w:rsid w:val="00892006"/>
    <w:rsid w:val="008922ED"/>
    <w:rsid w:val="00892A49"/>
    <w:rsid w:val="00892C4C"/>
    <w:rsid w:val="008940A2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784C"/>
    <w:rsid w:val="008B01C9"/>
    <w:rsid w:val="008B0A52"/>
    <w:rsid w:val="008B22FE"/>
    <w:rsid w:val="008B41DF"/>
    <w:rsid w:val="008B4384"/>
    <w:rsid w:val="008B796D"/>
    <w:rsid w:val="008C09F5"/>
    <w:rsid w:val="008C20E5"/>
    <w:rsid w:val="008C2337"/>
    <w:rsid w:val="008C3F61"/>
    <w:rsid w:val="008C4722"/>
    <w:rsid w:val="008C59F1"/>
    <w:rsid w:val="008C5DED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236"/>
    <w:rsid w:val="008E78B7"/>
    <w:rsid w:val="008E7F56"/>
    <w:rsid w:val="008F0662"/>
    <w:rsid w:val="008F31BD"/>
    <w:rsid w:val="008F3930"/>
    <w:rsid w:val="008F3A51"/>
    <w:rsid w:val="008F5DD1"/>
    <w:rsid w:val="008F64A0"/>
    <w:rsid w:val="008F73A3"/>
    <w:rsid w:val="00900E6D"/>
    <w:rsid w:val="009011C0"/>
    <w:rsid w:val="00901AB4"/>
    <w:rsid w:val="00901C3B"/>
    <w:rsid w:val="009022A6"/>
    <w:rsid w:val="00903764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0E5F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1B00"/>
    <w:rsid w:val="009520A3"/>
    <w:rsid w:val="009537B9"/>
    <w:rsid w:val="009538B8"/>
    <w:rsid w:val="00954424"/>
    <w:rsid w:val="00955E24"/>
    <w:rsid w:val="00955E6D"/>
    <w:rsid w:val="0095736F"/>
    <w:rsid w:val="00957DDA"/>
    <w:rsid w:val="009605DB"/>
    <w:rsid w:val="00961849"/>
    <w:rsid w:val="009618EE"/>
    <w:rsid w:val="00961E37"/>
    <w:rsid w:val="009626EF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6704"/>
    <w:rsid w:val="00976D86"/>
    <w:rsid w:val="009773EE"/>
    <w:rsid w:val="009841BF"/>
    <w:rsid w:val="00984849"/>
    <w:rsid w:val="00986E34"/>
    <w:rsid w:val="0099069A"/>
    <w:rsid w:val="00991074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85E"/>
    <w:rsid w:val="009B2FD2"/>
    <w:rsid w:val="009B37C2"/>
    <w:rsid w:val="009B521D"/>
    <w:rsid w:val="009B53C5"/>
    <w:rsid w:val="009B549B"/>
    <w:rsid w:val="009B5D3A"/>
    <w:rsid w:val="009B69A3"/>
    <w:rsid w:val="009B7BA1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6680"/>
    <w:rsid w:val="009E2943"/>
    <w:rsid w:val="009E474B"/>
    <w:rsid w:val="009E70BD"/>
    <w:rsid w:val="009E7970"/>
    <w:rsid w:val="009F0EA1"/>
    <w:rsid w:val="009F1E96"/>
    <w:rsid w:val="009F233B"/>
    <w:rsid w:val="009F23D8"/>
    <w:rsid w:val="009F3A34"/>
    <w:rsid w:val="009F3FFE"/>
    <w:rsid w:val="009F4485"/>
    <w:rsid w:val="009F46FA"/>
    <w:rsid w:val="009F4B0F"/>
    <w:rsid w:val="009F4B21"/>
    <w:rsid w:val="009F4B82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B3B"/>
    <w:rsid w:val="00A11828"/>
    <w:rsid w:val="00A1241A"/>
    <w:rsid w:val="00A1333A"/>
    <w:rsid w:val="00A13E50"/>
    <w:rsid w:val="00A145D0"/>
    <w:rsid w:val="00A1579C"/>
    <w:rsid w:val="00A177D0"/>
    <w:rsid w:val="00A17AB1"/>
    <w:rsid w:val="00A20734"/>
    <w:rsid w:val="00A208E8"/>
    <w:rsid w:val="00A215AE"/>
    <w:rsid w:val="00A2197B"/>
    <w:rsid w:val="00A21CAC"/>
    <w:rsid w:val="00A221EF"/>
    <w:rsid w:val="00A2477A"/>
    <w:rsid w:val="00A2513F"/>
    <w:rsid w:val="00A25298"/>
    <w:rsid w:val="00A2715F"/>
    <w:rsid w:val="00A27203"/>
    <w:rsid w:val="00A303EB"/>
    <w:rsid w:val="00A305DC"/>
    <w:rsid w:val="00A3087E"/>
    <w:rsid w:val="00A31AEC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21C1"/>
    <w:rsid w:val="00A532D5"/>
    <w:rsid w:val="00A53A7C"/>
    <w:rsid w:val="00A54934"/>
    <w:rsid w:val="00A54F03"/>
    <w:rsid w:val="00A54F06"/>
    <w:rsid w:val="00A5761F"/>
    <w:rsid w:val="00A579B6"/>
    <w:rsid w:val="00A57AE8"/>
    <w:rsid w:val="00A603CB"/>
    <w:rsid w:val="00A60A6E"/>
    <w:rsid w:val="00A6159C"/>
    <w:rsid w:val="00A61E88"/>
    <w:rsid w:val="00A62E64"/>
    <w:rsid w:val="00A65193"/>
    <w:rsid w:val="00A6562E"/>
    <w:rsid w:val="00A66CCC"/>
    <w:rsid w:val="00A67B38"/>
    <w:rsid w:val="00A70A4F"/>
    <w:rsid w:val="00A72317"/>
    <w:rsid w:val="00A73C16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4F81"/>
    <w:rsid w:val="00A95861"/>
    <w:rsid w:val="00A97E27"/>
    <w:rsid w:val="00AA0527"/>
    <w:rsid w:val="00AA054B"/>
    <w:rsid w:val="00AA196E"/>
    <w:rsid w:val="00AA1FFE"/>
    <w:rsid w:val="00AA2CDA"/>
    <w:rsid w:val="00AA2E90"/>
    <w:rsid w:val="00AA52F6"/>
    <w:rsid w:val="00AA697E"/>
    <w:rsid w:val="00AA6A26"/>
    <w:rsid w:val="00AA6FEE"/>
    <w:rsid w:val="00AA7EBB"/>
    <w:rsid w:val="00AB0945"/>
    <w:rsid w:val="00AB1719"/>
    <w:rsid w:val="00AB189A"/>
    <w:rsid w:val="00AB1C4B"/>
    <w:rsid w:val="00AB393F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D76D3"/>
    <w:rsid w:val="00AE0129"/>
    <w:rsid w:val="00AE1B50"/>
    <w:rsid w:val="00AE20B1"/>
    <w:rsid w:val="00AE2CE9"/>
    <w:rsid w:val="00AE3899"/>
    <w:rsid w:val="00AE4642"/>
    <w:rsid w:val="00AE503B"/>
    <w:rsid w:val="00AE7BDC"/>
    <w:rsid w:val="00AF2248"/>
    <w:rsid w:val="00AF2E8E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0893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6083"/>
    <w:rsid w:val="00B23B16"/>
    <w:rsid w:val="00B24C00"/>
    <w:rsid w:val="00B31336"/>
    <w:rsid w:val="00B3141F"/>
    <w:rsid w:val="00B322C8"/>
    <w:rsid w:val="00B3364A"/>
    <w:rsid w:val="00B35E2E"/>
    <w:rsid w:val="00B37632"/>
    <w:rsid w:val="00B4184D"/>
    <w:rsid w:val="00B42075"/>
    <w:rsid w:val="00B428F9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1442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5DAC"/>
    <w:rsid w:val="00B97488"/>
    <w:rsid w:val="00B97AC4"/>
    <w:rsid w:val="00BA0DE5"/>
    <w:rsid w:val="00BA19D6"/>
    <w:rsid w:val="00BA1FDC"/>
    <w:rsid w:val="00BA2631"/>
    <w:rsid w:val="00BA6774"/>
    <w:rsid w:val="00BA6C6A"/>
    <w:rsid w:val="00BA6D9D"/>
    <w:rsid w:val="00BB139B"/>
    <w:rsid w:val="00BB18EE"/>
    <w:rsid w:val="00BB2541"/>
    <w:rsid w:val="00BB2CA2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0E66"/>
    <w:rsid w:val="00BD1C51"/>
    <w:rsid w:val="00BD268B"/>
    <w:rsid w:val="00BD2CC9"/>
    <w:rsid w:val="00BD634D"/>
    <w:rsid w:val="00BD705D"/>
    <w:rsid w:val="00BE0260"/>
    <w:rsid w:val="00BE2C21"/>
    <w:rsid w:val="00BE3234"/>
    <w:rsid w:val="00BE3435"/>
    <w:rsid w:val="00BE6250"/>
    <w:rsid w:val="00BE6F66"/>
    <w:rsid w:val="00BE7AEA"/>
    <w:rsid w:val="00BF028A"/>
    <w:rsid w:val="00BF20ED"/>
    <w:rsid w:val="00BF3190"/>
    <w:rsid w:val="00BF31D0"/>
    <w:rsid w:val="00BF4767"/>
    <w:rsid w:val="00BF4B7A"/>
    <w:rsid w:val="00BF612E"/>
    <w:rsid w:val="00C0134F"/>
    <w:rsid w:val="00C01892"/>
    <w:rsid w:val="00C01B77"/>
    <w:rsid w:val="00C029BD"/>
    <w:rsid w:val="00C02AA0"/>
    <w:rsid w:val="00C036E8"/>
    <w:rsid w:val="00C05A80"/>
    <w:rsid w:val="00C07162"/>
    <w:rsid w:val="00C0746E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0A7"/>
    <w:rsid w:val="00C23658"/>
    <w:rsid w:val="00C244E1"/>
    <w:rsid w:val="00C24573"/>
    <w:rsid w:val="00C2470F"/>
    <w:rsid w:val="00C24712"/>
    <w:rsid w:val="00C24E15"/>
    <w:rsid w:val="00C25783"/>
    <w:rsid w:val="00C25DF4"/>
    <w:rsid w:val="00C302A8"/>
    <w:rsid w:val="00C30D0D"/>
    <w:rsid w:val="00C33646"/>
    <w:rsid w:val="00C33C85"/>
    <w:rsid w:val="00C351A7"/>
    <w:rsid w:val="00C3560E"/>
    <w:rsid w:val="00C362B5"/>
    <w:rsid w:val="00C36DF9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916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44A4"/>
    <w:rsid w:val="00C65583"/>
    <w:rsid w:val="00C66B01"/>
    <w:rsid w:val="00C67A78"/>
    <w:rsid w:val="00C70BE8"/>
    <w:rsid w:val="00C72F80"/>
    <w:rsid w:val="00C734C3"/>
    <w:rsid w:val="00C7406B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6BF7"/>
    <w:rsid w:val="00CA74B3"/>
    <w:rsid w:val="00CA7986"/>
    <w:rsid w:val="00CA7A88"/>
    <w:rsid w:val="00CB0D3C"/>
    <w:rsid w:val="00CB0F22"/>
    <w:rsid w:val="00CB1A60"/>
    <w:rsid w:val="00CB23BB"/>
    <w:rsid w:val="00CB2D25"/>
    <w:rsid w:val="00CB3120"/>
    <w:rsid w:val="00CB4D02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5B77"/>
    <w:rsid w:val="00CC5C79"/>
    <w:rsid w:val="00CC7296"/>
    <w:rsid w:val="00CD3354"/>
    <w:rsid w:val="00CD48A1"/>
    <w:rsid w:val="00CD693A"/>
    <w:rsid w:val="00CD7961"/>
    <w:rsid w:val="00CD7C0C"/>
    <w:rsid w:val="00CD7D7A"/>
    <w:rsid w:val="00CD7F57"/>
    <w:rsid w:val="00CE1406"/>
    <w:rsid w:val="00CE1461"/>
    <w:rsid w:val="00CE186F"/>
    <w:rsid w:val="00CE3451"/>
    <w:rsid w:val="00CE4722"/>
    <w:rsid w:val="00CE6DA4"/>
    <w:rsid w:val="00CE6EB5"/>
    <w:rsid w:val="00CF0257"/>
    <w:rsid w:val="00CF0E1A"/>
    <w:rsid w:val="00CF22E0"/>
    <w:rsid w:val="00CF4176"/>
    <w:rsid w:val="00CF54E7"/>
    <w:rsid w:val="00CF565A"/>
    <w:rsid w:val="00CF6597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639"/>
    <w:rsid w:val="00D319A1"/>
    <w:rsid w:val="00D32CEF"/>
    <w:rsid w:val="00D33EC1"/>
    <w:rsid w:val="00D35803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3D7D"/>
    <w:rsid w:val="00D44A37"/>
    <w:rsid w:val="00D44D0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718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537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D87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1919"/>
    <w:rsid w:val="00DD2421"/>
    <w:rsid w:val="00DD4548"/>
    <w:rsid w:val="00DD5445"/>
    <w:rsid w:val="00DD5A00"/>
    <w:rsid w:val="00DD67B1"/>
    <w:rsid w:val="00DD6EC5"/>
    <w:rsid w:val="00DD6FFB"/>
    <w:rsid w:val="00DE0140"/>
    <w:rsid w:val="00DE0C7E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57B"/>
    <w:rsid w:val="00DF687F"/>
    <w:rsid w:val="00E00392"/>
    <w:rsid w:val="00E00D71"/>
    <w:rsid w:val="00E00FAB"/>
    <w:rsid w:val="00E018B4"/>
    <w:rsid w:val="00E03A0F"/>
    <w:rsid w:val="00E04A3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052"/>
    <w:rsid w:val="00E20A19"/>
    <w:rsid w:val="00E20A36"/>
    <w:rsid w:val="00E226B0"/>
    <w:rsid w:val="00E23859"/>
    <w:rsid w:val="00E26AC7"/>
    <w:rsid w:val="00E26D27"/>
    <w:rsid w:val="00E304A8"/>
    <w:rsid w:val="00E306DA"/>
    <w:rsid w:val="00E31228"/>
    <w:rsid w:val="00E34EC6"/>
    <w:rsid w:val="00E404E5"/>
    <w:rsid w:val="00E40B32"/>
    <w:rsid w:val="00E41C50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5BB8"/>
    <w:rsid w:val="00E57E1B"/>
    <w:rsid w:val="00E60F8D"/>
    <w:rsid w:val="00E63075"/>
    <w:rsid w:val="00E6313F"/>
    <w:rsid w:val="00E64F0C"/>
    <w:rsid w:val="00E70CC7"/>
    <w:rsid w:val="00E71B41"/>
    <w:rsid w:val="00E722A2"/>
    <w:rsid w:val="00E727AF"/>
    <w:rsid w:val="00E72F63"/>
    <w:rsid w:val="00E75E00"/>
    <w:rsid w:val="00E76801"/>
    <w:rsid w:val="00E80157"/>
    <w:rsid w:val="00E81430"/>
    <w:rsid w:val="00E81E6E"/>
    <w:rsid w:val="00E8200D"/>
    <w:rsid w:val="00E821CA"/>
    <w:rsid w:val="00E83F96"/>
    <w:rsid w:val="00E8450E"/>
    <w:rsid w:val="00E84C0F"/>
    <w:rsid w:val="00E852F4"/>
    <w:rsid w:val="00E86BB7"/>
    <w:rsid w:val="00E872A5"/>
    <w:rsid w:val="00E87F52"/>
    <w:rsid w:val="00E90B58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095"/>
    <w:rsid w:val="00EA7128"/>
    <w:rsid w:val="00EB00A3"/>
    <w:rsid w:val="00EB03D9"/>
    <w:rsid w:val="00EB2F83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2B9"/>
    <w:rsid w:val="00EC55B3"/>
    <w:rsid w:val="00EC5D3B"/>
    <w:rsid w:val="00EC6862"/>
    <w:rsid w:val="00EC6A0D"/>
    <w:rsid w:val="00EC7E34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4AC2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2087"/>
    <w:rsid w:val="00F0250D"/>
    <w:rsid w:val="00F03B68"/>
    <w:rsid w:val="00F051E7"/>
    <w:rsid w:val="00F05AFF"/>
    <w:rsid w:val="00F07DCC"/>
    <w:rsid w:val="00F10010"/>
    <w:rsid w:val="00F110C5"/>
    <w:rsid w:val="00F11AA3"/>
    <w:rsid w:val="00F128C1"/>
    <w:rsid w:val="00F130BD"/>
    <w:rsid w:val="00F135C1"/>
    <w:rsid w:val="00F14CFD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A92"/>
    <w:rsid w:val="00F31AF8"/>
    <w:rsid w:val="00F31E92"/>
    <w:rsid w:val="00F3335E"/>
    <w:rsid w:val="00F364EA"/>
    <w:rsid w:val="00F37973"/>
    <w:rsid w:val="00F40D6F"/>
    <w:rsid w:val="00F41EEA"/>
    <w:rsid w:val="00F42C84"/>
    <w:rsid w:val="00F4441B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44C5"/>
    <w:rsid w:val="00F651E4"/>
    <w:rsid w:val="00F6623F"/>
    <w:rsid w:val="00F66FC0"/>
    <w:rsid w:val="00F673A1"/>
    <w:rsid w:val="00F7014E"/>
    <w:rsid w:val="00F7015C"/>
    <w:rsid w:val="00F704D2"/>
    <w:rsid w:val="00F70F9B"/>
    <w:rsid w:val="00F7233D"/>
    <w:rsid w:val="00F725AC"/>
    <w:rsid w:val="00F73328"/>
    <w:rsid w:val="00F74030"/>
    <w:rsid w:val="00F75196"/>
    <w:rsid w:val="00F754CC"/>
    <w:rsid w:val="00F7773E"/>
    <w:rsid w:val="00F80413"/>
    <w:rsid w:val="00F80CD1"/>
    <w:rsid w:val="00F82EEF"/>
    <w:rsid w:val="00F8363D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82C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B7D56"/>
    <w:rsid w:val="00FC2848"/>
    <w:rsid w:val="00FC32A7"/>
    <w:rsid w:val="00FC4AEB"/>
    <w:rsid w:val="00FC52B6"/>
    <w:rsid w:val="00FC63AA"/>
    <w:rsid w:val="00FC77BE"/>
    <w:rsid w:val="00FC7F37"/>
    <w:rsid w:val="00FD1036"/>
    <w:rsid w:val="00FD44AD"/>
    <w:rsid w:val="00FE0188"/>
    <w:rsid w:val="00FE093A"/>
    <w:rsid w:val="00FE2964"/>
    <w:rsid w:val="00FE2CE8"/>
    <w:rsid w:val="00FE35CE"/>
    <w:rsid w:val="00FE3F0A"/>
    <w:rsid w:val="00FE45C1"/>
    <w:rsid w:val="00FE691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formattext">
    <w:name w:val="formattext"/>
    <w:basedOn w:val="a0"/>
    <w:rsid w:val="00F14CFD"/>
    <w:pPr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3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17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F1FE4-6765-4CB7-974C-6F299122A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954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yurusov.ma</cp:lastModifiedBy>
  <cp:revision>3</cp:revision>
  <cp:lastPrinted>2010-09-30T14:29:00Z</cp:lastPrinted>
  <dcterms:created xsi:type="dcterms:W3CDTF">2015-02-17T07:16:00Z</dcterms:created>
  <dcterms:modified xsi:type="dcterms:W3CDTF">2015-02-17T08:02:00Z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